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1523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497"/>
        <w:gridCol w:w="3231"/>
        <w:gridCol w:w="1148"/>
        <w:gridCol w:w="1701"/>
        <w:gridCol w:w="2254"/>
        <w:gridCol w:w="3402"/>
      </w:tblGrid>
      <w:tr w:rsidR="00A8678B" w14:paraId="2E1F04CE" w14:textId="77777777" w:rsidTr="007C0691">
        <w:tc>
          <w:tcPr>
            <w:tcW w:w="6728" w:type="dxa"/>
            <w:gridSpan w:val="2"/>
            <w:shd w:val="clear" w:color="auto" w:fill="FBE4D5" w:themeFill="accent2" w:themeFillTint="33"/>
          </w:tcPr>
          <w:p w14:paraId="78E15F8C" w14:textId="4CE82C25" w:rsidR="00A8678B" w:rsidRPr="00BE1130" w:rsidRDefault="00F354FC" w:rsidP="004307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8678B" w:rsidRPr="00BE1130">
              <w:rPr>
                <w:rFonts w:ascii="Times New Roman" w:hAnsi="Times New Roman" w:cs="Times New Roman"/>
                <w:b/>
              </w:rPr>
              <w:t xml:space="preserve">Číselník oprávnených výdavkov </w:t>
            </w:r>
            <w:r w:rsidR="00BA1FDB">
              <w:rPr>
                <w:rFonts w:ascii="Times New Roman" w:hAnsi="Times New Roman" w:cs="Times New Roman"/>
                <w:b/>
              </w:rPr>
              <w:t xml:space="preserve">pre projekty </w:t>
            </w:r>
            <w:r w:rsidR="00A97BA8">
              <w:rPr>
                <w:rFonts w:ascii="Times New Roman" w:hAnsi="Times New Roman" w:cs="Times New Roman"/>
                <w:b/>
              </w:rPr>
              <w:t xml:space="preserve">SO </w:t>
            </w:r>
            <w:r w:rsidR="00BA1FDB">
              <w:rPr>
                <w:rFonts w:ascii="Times New Roman" w:hAnsi="Times New Roman" w:cs="Times New Roman"/>
                <w:b/>
              </w:rPr>
              <w:t>OP</w:t>
            </w:r>
            <w:r w:rsidR="00A97BA8">
              <w:rPr>
                <w:rFonts w:ascii="Times New Roman" w:hAnsi="Times New Roman" w:cs="Times New Roman"/>
                <w:b/>
              </w:rPr>
              <w:t xml:space="preserve">ĽZ </w:t>
            </w:r>
            <w:r w:rsidR="00BA1FDB">
              <w:rPr>
                <w:rFonts w:ascii="Times New Roman" w:hAnsi="Times New Roman" w:cs="Times New Roman"/>
                <w:b/>
              </w:rPr>
              <w:t xml:space="preserve"> v členení podľa </w:t>
            </w:r>
            <w:r w:rsidR="00A8678B" w:rsidRPr="00BE1130">
              <w:rPr>
                <w:rFonts w:ascii="Times New Roman" w:hAnsi="Times New Roman" w:cs="Times New Roman"/>
                <w:b/>
              </w:rPr>
              <w:t>MP CKO</w:t>
            </w:r>
            <w:r w:rsidR="00BA1FDB">
              <w:rPr>
                <w:rFonts w:ascii="Times New Roman" w:hAnsi="Times New Roman" w:cs="Times New Roman"/>
                <w:b/>
              </w:rPr>
              <w:t xml:space="preserve"> č. 4 </w:t>
            </w:r>
          </w:p>
        </w:tc>
        <w:tc>
          <w:tcPr>
            <w:tcW w:w="8505" w:type="dxa"/>
            <w:gridSpan w:val="4"/>
            <w:shd w:val="clear" w:color="auto" w:fill="E2EFD9" w:themeFill="accent6" w:themeFillTint="33"/>
          </w:tcPr>
          <w:p w14:paraId="791B79DD" w14:textId="77777777" w:rsidR="00A8678B" w:rsidRPr="00BE1130" w:rsidRDefault="00A8678B" w:rsidP="00BE11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1130">
              <w:rPr>
                <w:rFonts w:ascii="Times New Roman" w:hAnsi="Times New Roman" w:cs="Times New Roman"/>
                <w:b/>
              </w:rPr>
              <w:t>Nadväznosť na ekonomickú klasifikáciu rozpočtovej klasifikácie (MF/0101475/2014-42)</w:t>
            </w:r>
          </w:p>
        </w:tc>
      </w:tr>
      <w:tr w:rsidR="008844C0" w14:paraId="4638C066" w14:textId="77777777" w:rsidTr="007C0691">
        <w:tc>
          <w:tcPr>
            <w:tcW w:w="3497" w:type="dxa"/>
            <w:shd w:val="clear" w:color="auto" w:fill="FBE4D5" w:themeFill="accent2" w:themeFillTint="33"/>
          </w:tcPr>
          <w:p w14:paraId="77080D80" w14:textId="77777777" w:rsidR="008844C0" w:rsidRPr="00BE1130" w:rsidRDefault="008844C0" w:rsidP="00A8678B">
            <w:pPr>
              <w:rPr>
                <w:rFonts w:ascii="Times New Roman" w:hAnsi="Times New Roman" w:cs="Times New Roman"/>
                <w:b/>
              </w:rPr>
            </w:pPr>
            <w:r w:rsidRPr="00BE1130">
              <w:rPr>
                <w:rFonts w:ascii="Times New Roman" w:hAnsi="Times New Roman" w:cs="Times New Roman"/>
                <w:b/>
              </w:rPr>
              <w:t>trieda oprávnených výdavkov</w:t>
            </w:r>
          </w:p>
        </w:tc>
        <w:tc>
          <w:tcPr>
            <w:tcW w:w="3231" w:type="dxa"/>
            <w:shd w:val="clear" w:color="auto" w:fill="FBE4D5" w:themeFill="accent2" w:themeFillTint="33"/>
          </w:tcPr>
          <w:p w14:paraId="57E24757" w14:textId="365B4754" w:rsidR="008844C0" w:rsidRPr="00BE1130" w:rsidRDefault="008844C0" w:rsidP="00A8678B">
            <w:pPr>
              <w:rPr>
                <w:rFonts w:ascii="Times New Roman" w:hAnsi="Times New Roman" w:cs="Times New Roman"/>
                <w:b/>
              </w:rPr>
            </w:pPr>
            <w:r w:rsidRPr="00BE1130">
              <w:rPr>
                <w:rFonts w:ascii="Times New Roman" w:hAnsi="Times New Roman" w:cs="Times New Roman"/>
                <w:b/>
              </w:rPr>
              <w:t>skupina oprávnených výdavkov</w:t>
            </w:r>
          </w:p>
        </w:tc>
        <w:tc>
          <w:tcPr>
            <w:tcW w:w="1148" w:type="dxa"/>
            <w:shd w:val="clear" w:color="auto" w:fill="E2EFD9" w:themeFill="accent6" w:themeFillTint="33"/>
          </w:tcPr>
          <w:p w14:paraId="1ED7AE5F" w14:textId="77777777" w:rsidR="008844C0" w:rsidRDefault="008844C0" w:rsidP="00A867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trieda</w:t>
            </w:r>
          </w:p>
        </w:tc>
        <w:tc>
          <w:tcPr>
            <w:tcW w:w="1701" w:type="dxa"/>
            <w:shd w:val="clear" w:color="auto" w:fill="E2EFD9" w:themeFill="accent6" w:themeFillTint="33"/>
          </w:tcPr>
          <w:p w14:paraId="53493D37" w14:textId="77777777" w:rsidR="008844C0" w:rsidRPr="00BE1130" w:rsidRDefault="008844C0" w:rsidP="00A867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podtrieda</w:t>
            </w:r>
          </w:p>
        </w:tc>
        <w:tc>
          <w:tcPr>
            <w:tcW w:w="2254" w:type="dxa"/>
            <w:shd w:val="clear" w:color="auto" w:fill="E2EFD9" w:themeFill="accent6" w:themeFillTint="33"/>
          </w:tcPr>
          <w:p w14:paraId="3BBE447E" w14:textId="77777777" w:rsidR="008844C0" w:rsidRPr="00BE1130" w:rsidRDefault="008844C0" w:rsidP="00A8678B">
            <w:pPr>
              <w:rPr>
                <w:rFonts w:ascii="Times New Roman" w:hAnsi="Times New Roman" w:cs="Times New Roman"/>
                <w:b/>
              </w:rPr>
            </w:pPr>
            <w:r w:rsidRPr="00BE1130">
              <w:rPr>
                <w:rFonts w:ascii="Times New Roman" w:hAnsi="Times New Roman" w:cs="Times New Roman"/>
                <w:b/>
              </w:rPr>
              <w:t>položka</w:t>
            </w:r>
          </w:p>
        </w:tc>
        <w:tc>
          <w:tcPr>
            <w:tcW w:w="3402" w:type="dxa"/>
            <w:shd w:val="clear" w:color="auto" w:fill="E2EFD9" w:themeFill="accent6" w:themeFillTint="33"/>
          </w:tcPr>
          <w:p w14:paraId="0D5663A1" w14:textId="77777777" w:rsidR="008844C0" w:rsidRPr="00BE1130" w:rsidRDefault="008844C0" w:rsidP="00A8678B">
            <w:pPr>
              <w:rPr>
                <w:rFonts w:ascii="Times New Roman" w:hAnsi="Times New Roman" w:cs="Times New Roman"/>
                <w:b/>
              </w:rPr>
            </w:pPr>
            <w:r w:rsidRPr="00BE1130">
              <w:rPr>
                <w:rFonts w:ascii="Times New Roman" w:hAnsi="Times New Roman" w:cs="Times New Roman"/>
                <w:b/>
              </w:rPr>
              <w:t>skupina výdavkov</w:t>
            </w:r>
          </w:p>
        </w:tc>
      </w:tr>
      <w:tr w:rsidR="008844C0" w14:paraId="7ED5B13C" w14:textId="77777777" w:rsidTr="007C0691">
        <w:trPr>
          <w:trHeight w:val="920"/>
        </w:trPr>
        <w:tc>
          <w:tcPr>
            <w:tcW w:w="3497" w:type="dxa"/>
            <w:vMerge w:val="restart"/>
          </w:tcPr>
          <w:p w14:paraId="0A39E9A4" w14:textId="77777777" w:rsidR="008844C0" w:rsidRDefault="008844C0">
            <w:pPr>
              <w:rPr>
                <w:rFonts w:ascii="Times New Roman" w:hAnsi="Times New Roman" w:cs="Times New Roman"/>
                <w:b/>
              </w:rPr>
            </w:pPr>
            <w:r w:rsidRPr="00A8678B">
              <w:rPr>
                <w:rFonts w:ascii="Times New Roman" w:hAnsi="Times New Roman" w:cs="Times New Roman"/>
                <w:b/>
              </w:rPr>
              <w:t>01 Dlhodobý nehmotný majetok</w:t>
            </w:r>
          </w:p>
          <w:p w14:paraId="6AC4F139" w14:textId="77777777" w:rsidR="008844C0" w:rsidRDefault="008844C0" w:rsidP="00B31269">
            <w:pPr>
              <w:rPr>
                <w:rFonts w:ascii="Times New Roman" w:hAnsi="Times New Roman" w:cs="Times New Roman"/>
                <w:b/>
              </w:rPr>
            </w:pPr>
          </w:p>
          <w:p w14:paraId="2066FDD6" w14:textId="77777777" w:rsidR="008844C0" w:rsidRPr="00B31269" w:rsidRDefault="008844C0" w:rsidP="00B31269">
            <w:pPr>
              <w:rPr>
                <w:sz w:val="20"/>
                <w:szCs w:val="20"/>
              </w:rPr>
            </w:pPr>
            <w:r w:rsidRPr="00B3126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B31269">
              <w:rPr>
                <w:rFonts w:ascii="Times New Roman" w:hAnsi="Times New Roman" w:cs="Times New Roman"/>
                <w:sz w:val="20"/>
                <w:szCs w:val="20"/>
              </w:rPr>
              <w:t>nad 2 400 EUR; doba použiteľnosti dlhšia ako 1 rok)</w:t>
            </w:r>
          </w:p>
          <w:p w14:paraId="2A24C466" w14:textId="77777777" w:rsidR="008844C0" w:rsidRPr="00A8678B" w:rsidRDefault="008844C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31" w:type="dxa"/>
            <w:vMerge w:val="restart"/>
          </w:tcPr>
          <w:p w14:paraId="16731E7B" w14:textId="7E012894" w:rsidR="008844C0" w:rsidRPr="00B31269" w:rsidRDefault="008844C0" w:rsidP="00B312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678B">
              <w:rPr>
                <w:rFonts w:ascii="Times New Roman" w:hAnsi="Times New Roman" w:cs="Times New Roman"/>
                <w:sz w:val="20"/>
                <w:szCs w:val="20"/>
              </w:rPr>
              <w:t>013 Softvér</w:t>
            </w:r>
          </w:p>
        </w:tc>
        <w:tc>
          <w:tcPr>
            <w:tcW w:w="1148" w:type="dxa"/>
            <w:vMerge w:val="restart"/>
          </w:tcPr>
          <w:p w14:paraId="59651EB6" w14:textId="77777777" w:rsidR="008844C0" w:rsidRPr="00A8678B" w:rsidRDefault="0088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78B">
              <w:rPr>
                <w:rFonts w:ascii="Times New Roman" w:hAnsi="Times New Roman" w:cs="Times New Roman"/>
                <w:sz w:val="20"/>
                <w:szCs w:val="20"/>
              </w:rPr>
              <w:t>700 kapitálové výdavky</w:t>
            </w:r>
          </w:p>
        </w:tc>
        <w:tc>
          <w:tcPr>
            <w:tcW w:w="1701" w:type="dxa"/>
            <w:vMerge w:val="restart"/>
          </w:tcPr>
          <w:p w14:paraId="175817A4" w14:textId="77777777" w:rsidR="008844C0" w:rsidRPr="00A8678B" w:rsidRDefault="0088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710 obstarávanie kapitálových aktív</w:t>
            </w:r>
          </w:p>
        </w:tc>
        <w:tc>
          <w:tcPr>
            <w:tcW w:w="2254" w:type="dxa"/>
          </w:tcPr>
          <w:p w14:paraId="298FBB28" w14:textId="77777777" w:rsidR="008844C0" w:rsidRPr="00A8678B" w:rsidRDefault="0088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78B">
              <w:rPr>
                <w:rFonts w:ascii="Times New Roman" w:hAnsi="Times New Roman" w:cs="Times New Roman"/>
                <w:sz w:val="20"/>
                <w:szCs w:val="20"/>
              </w:rPr>
              <w:t>711 Nákup pozemkov a nehmotných aktív</w:t>
            </w:r>
          </w:p>
        </w:tc>
        <w:tc>
          <w:tcPr>
            <w:tcW w:w="3402" w:type="dxa"/>
          </w:tcPr>
          <w:p w14:paraId="0A0BB970" w14:textId="77777777" w:rsidR="008844C0" w:rsidRPr="0024409E" w:rsidRDefault="008844C0" w:rsidP="00A867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09E">
              <w:rPr>
                <w:rFonts w:ascii="Times New Roman" w:hAnsi="Times New Roman" w:cs="Times New Roman"/>
                <w:sz w:val="16"/>
                <w:szCs w:val="16"/>
              </w:rPr>
              <w:t>711003 Nákup softvéru</w:t>
            </w:r>
          </w:p>
        </w:tc>
      </w:tr>
      <w:tr w:rsidR="008844C0" w14:paraId="40F645CA" w14:textId="77777777" w:rsidTr="007C0691">
        <w:tc>
          <w:tcPr>
            <w:tcW w:w="3497" w:type="dxa"/>
            <w:vMerge/>
          </w:tcPr>
          <w:p w14:paraId="66FD49CC" w14:textId="77777777" w:rsidR="008844C0" w:rsidRPr="00A8678B" w:rsidRDefault="008844C0" w:rsidP="002440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vMerge/>
          </w:tcPr>
          <w:p w14:paraId="43AFB17E" w14:textId="77777777" w:rsidR="008844C0" w:rsidRPr="00B31269" w:rsidRDefault="008844C0" w:rsidP="0024409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vMerge/>
          </w:tcPr>
          <w:p w14:paraId="4639193F" w14:textId="77777777" w:rsidR="008844C0" w:rsidRPr="00A8678B" w:rsidRDefault="008844C0" w:rsidP="002440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78A6400" w14:textId="77777777" w:rsidR="008844C0" w:rsidRDefault="008844C0" w:rsidP="002440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</w:tcPr>
          <w:p w14:paraId="332B0CDF" w14:textId="77777777" w:rsidR="008844C0" w:rsidRPr="00A8678B" w:rsidRDefault="008844C0" w:rsidP="00244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09E">
              <w:rPr>
                <w:rFonts w:ascii="Times New Roman" w:hAnsi="Times New Roman" w:cs="Times New Roman"/>
                <w:sz w:val="20"/>
                <w:szCs w:val="20"/>
              </w:rPr>
              <w:t>718 Rekonštrukcia a modernizácia</w:t>
            </w:r>
          </w:p>
        </w:tc>
        <w:tc>
          <w:tcPr>
            <w:tcW w:w="3402" w:type="dxa"/>
          </w:tcPr>
          <w:p w14:paraId="15999BAF" w14:textId="77777777" w:rsidR="008844C0" w:rsidRDefault="008844C0" w:rsidP="00244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09E">
              <w:rPr>
                <w:rFonts w:ascii="Times New Roman" w:hAnsi="Times New Roman" w:cs="Times New Roman"/>
                <w:sz w:val="16"/>
                <w:szCs w:val="16"/>
              </w:rPr>
              <w:t>718006 Softvéru</w:t>
            </w:r>
          </w:p>
        </w:tc>
      </w:tr>
      <w:tr w:rsidR="008844C0" w14:paraId="5E433251" w14:textId="77777777" w:rsidTr="007C0691">
        <w:tc>
          <w:tcPr>
            <w:tcW w:w="3497" w:type="dxa"/>
            <w:vMerge/>
          </w:tcPr>
          <w:p w14:paraId="42E03F95" w14:textId="77777777" w:rsidR="008844C0" w:rsidRPr="00A8678B" w:rsidRDefault="008844C0" w:rsidP="002440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</w:tcPr>
          <w:p w14:paraId="415E4A37" w14:textId="601A1CFA" w:rsidR="008844C0" w:rsidRPr="00A8678B" w:rsidRDefault="008844C0" w:rsidP="002440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678B">
              <w:rPr>
                <w:rFonts w:ascii="Times New Roman" w:hAnsi="Times New Roman" w:cs="Times New Roman"/>
                <w:sz w:val="20"/>
                <w:szCs w:val="20"/>
              </w:rPr>
              <w:t>014 Oceniteľné práva</w:t>
            </w:r>
          </w:p>
        </w:tc>
        <w:tc>
          <w:tcPr>
            <w:tcW w:w="1148" w:type="dxa"/>
          </w:tcPr>
          <w:p w14:paraId="5951EE48" w14:textId="77777777" w:rsidR="008844C0" w:rsidRPr="00A8678B" w:rsidRDefault="008844C0" w:rsidP="00244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78B">
              <w:rPr>
                <w:rFonts w:ascii="Times New Roman" w:hAnsi="Times New Roman" w:cs="Times New Roman"/>
                <w:sz w:val="20"/>
                <w:szCs w:val="20"/>
              </w:rPr>
              <w:t>700 kapitálové výdavky</w:t>
            </w:r>
          </w:p>
        </w:tc>
        <w:tc>
          <w:tcPr>
            <w:tcW w:w="1701" w:type="dxa"/>
          </w:tcPr>
          <w:p w14:paraId="372F12E1" w14:textId="77777777" w:rsidR="008844C0" w:rsidRPr="00A8678B" w:rsidRDefault="008844C0" w:rsidP="00244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710 obstarávanie kapitálových aktív</w:t>
            </w:r>
          </w:p>
        </w:tc>
        <w:tc>
          <w:tcPr>
            <w:tcW w:w="2254" w:type="dxa"/>
          </w:tcPr>
          <w:p w14:paraId="23F40999" w14:textId="77777777" w:rsidR="008844C0" w:rsidRPr="00A8678B" w:rsidRDefault="008844C0" w:rsidP="00244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78B">
              <w:rPr>
                <w:rFonts w:ascii="Times New Roman" w:hAnsi="Times New Roman" w:cs="Times New Roman"/>
                <w:sz w:val="20"/>
                <w:szCs w:val="20"/>
              </w:rPr>
              <w:t>711 Nákup pozemkov a nehmotných aktív</w:t>
            </w:r>
          </w:p>
        </w:tc>
        <w:tc>
          <w:tcPr>
            <w:tcW w:w="3402" w:type="dxa"/>
          </w:tcPr>
          <w:p w14:paraId="6420ED79" w14:textId="77777777" w:rsidR="008844C0" w:rsidRPr="00A8678B" w:rsidRDefault="008844C0" w:rsidP="00244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09E">
              <w:rPr>
                <w:rFonts w:ascii="Times New Roman" w:hAnsi="Times New Roman" w:cs="Times New Roman"/>
                <w:sz w:val="16"/>
                <w:szCs w:val="16"/>
              </w:rPr>
              <w:t>711004 Nákup licencií</w:t>
            </w:r>
          </w:p>
        </w:tc>
      </w:tr>
      <w:tr w:rsidR="008844C0" w14:paraId="3DACA511" w14:textId="77777777" w:rsidTr="007C0691">
        <w:tc>
          <w:tcPr>
            <w:tcW w:w="3497" w:type="dxa"/>
            <w:vMerge/>
          </w:tcPr>
          <w:p w14:paraId="52EE34D3" w14:textId="77777777" w:rsidR="008844C0" w:rsidRPr="00A8678B" w:rsidRDefault="008844C0" w:rsidP="002440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</w:tcPr>
          <w:p w14:paraId="326DD601" w14:textId="77777777" w:rsidR="008844C0" w:rsidRPr="00A8678B" w:rsidRDefault="008844C0" w:rsidP="00244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78B">
              <w:rPr>
                <w:rFonts w:ascii="Times New Roman" w:hAnsi="Times New Roman" w:cs="Times New Roman"/>
                <w:sz w:val="20"/>
                <w:szCs w:val="20"/>
              </w:rPr>
              <w:t>019 Ostatný dlhodobý nehmotný majetok</w:t>
            </w:r>
          </w:p>
          <w:p w14:paraId="5D537379" w14:textId="75A540FA" w:rsidR="008844C0" w:rsidRPr="00A8678B" w:rsidRDefault="008844C0" w:rsidP="002440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</w:tcPr>
          <w:p w14:paraId="6581D4A1" w14:textId="77777777" w:rsidR="008844C0" w:rsidRPr="00A8678B" w:rsidRDefault="008844C0" w:rsidP="00244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78B">
              <w:rPr>
                <w:rFonts w:ascii="Times New Roman" w:hAnsi="Times New Roman" w:cs="Times New Roman"/>
                <w:sz w:val="20"/>
                <w:szCs w:val="20"/>
              </w:rPr>
              <w:t>700 kapitálové výdavky</w:t>
            </w:r>
          </w:p>
        </w:tc>
        <w:tc>
          <w:tcPr>
            <w:tcW w:w="1701" w:type="dxa"/>
          </w:tcPr>
          <w:p w14:paraId="40C6FF00" w14:textId="77777777" w:rsidR="008844C0" w:rsidRPr="00A8678B" w:rsidRDefault="008844C0" w:rsidP="00244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710 obstarávanie kapitálových aktív</w:t>
            </w:r>
          </w:p>
        </w:tc>
        <w:tc>
          <w:tcPr>
            <w:tcW w:w="2254" w:type="dxa"/>
          </w:tcPr>
          <w:p w14:paraId="2D318D06" w14:textId="77777777" w:rsidR="008844C0" w:rsidRPr="00A8678B" w:rsidRDefault="008844C0" w:rsidP="00244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78B">
              <w:rPr>
                <w:rFonts w:ascii="Times New Roman" w:hAnsi="Times New Roman" w:cs="Times New Roman"/>
                <w:sz w:val="20"/>
                <w:szCs w:val="20"/>
              </w:rPr>
              <w:t>711 Nákup pozemkov a nehmotných aktív</w:t>
            </w:r>
          </w:p>
        </w:tc>
        <w:tc>
          <w:tcPr>
            <w:tcW w:w="3402" w:type="dxa"/>
          </w:tcPr>
          <w:p w14:paraId="60FBF9D7" w14:textId="77777777" w:rsidR="008844C0" w:rsidRPr="00A8678B" w:rsidRDefault="008844C0" w:rsidP="00244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FDB">
              <w:rPr>
                <w:rFonts w:ascii="Times New Roman" w:hAnsi="Times New Roman" w:cs="Times New Roman"/>
                <w:sz w:val="16"/>
                <w:szCs w:val="16"/>
              </w:rPr>
              <w:t>711005 Nákup ostatných nehmotných aktív</w:t>
            </w:r>
          </w:p>
        </w:tc>
      </w:tr>
      <w:tr w:rsidR="00E07D5D" w14:paraId="1B3DFFA6" w14:textId="77777777" w:rsidTr="00E07D5D">
        <w:trPr>
          <w:trHeight w:val="885"/>
        </w:trPr>
        <w:tc>
          <w:tcPr>
            <w:tcW w:w="3497" w:type="dxa"/>
            <w:vMerge w:val="restart"/>
          </w:tcPr>
          <w:p w14:paraId="0F7B1A2A" w14:textId="77777777" w:rsidR="00E07D5D" w:rsidRDefault="00E07D5D" w:rsidP="00FF0042">
            <w:pPr>
              <w:rPr>
                <w:rFonts w:ascii="Times New Roman" w:hAnsi="Times New Roman" w:cs="Times New Roman"/>
                <w:b/>
              </w:rPr>
            </w:pPr>
            <w:r w:rsidRPr="00A8678B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2 Dlhodobý </w:t>
            </w:r>
            <w:r w:rsidRPr="00A8678B">
              <w:rPr>
                <w:rFonts w:ascii="Times New Roman" w:hAnsi="Times New Roman" w:cs="Times New Roman"/>
                <w:b/>
              </w:rPr>
              <w:t>hmotný majetok</w:t>
            </w:r>
          </w:p>
          <w:p w14:paraId="00A76DF7" w14:textId="77777777" w:rsidR="00E07D5D" w:rsidRDefault="00E07D5D" w:rsidP="00FF0042">
            <w:pPr>
              <w:rPr>
                <w:rFonts w:ascii="Times New Roman" w:hAnsi="Times New Roman" w:cs="Times New Roman"/>
                <w:b/>
              </w:rPr>
            </w:pPr>
          </w:p>
          <w:p w14:paraId="323252C1" w14:textId="77777777" w:rsidR="00E07D5D" w:rsidRPr="00B31269" w:rsidRDefault="00E07D5D" w:rsidP="00FF0042">
            <w:pPr>
              <w:rPr>
                <w:sz w:val="20"/>
                <w:szCs w:val="20"/>
              </w:rPr>
            </w:pPr>
            <w:r w:rsidRPr="00B3126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B31269">
              <w:rPr>
                <w:rFonts w:ascii="Times New Roman" w:hAnsi="Times New Roman" w:cs="Times New Roman"/>
                <w:sz w:val="20"/>
                <w:szCs w:val="20"/>
              </w:rPr>
              <w:t xml:space="preserve">nad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3126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31269">
              <w:rPr>
                <w:rFonts w:ascii="Times New Roman" w:hAnsi="Times New Roman" w:cs="Times New Roman"/>
                <w:sz w:val="20"/>
                <w:szCs w:val="20"/>
              </w:rPr>
              <w:t>00 EUR; doba použiteľnosti dlhšia ako 1 rok)</w:t>
            </w:r>
          </w:p>
          <w:p w14:paraId="4F9D8E87" w14:textId="77777777" w:rsidR="00E07D5D" w:rsidRDefault="00E07D5D" w:rsidP="00FF0042">
            <w:pPr>
              <w:rPr>
                <w:rFonts w:ascii="Times New Roman" w:hAnsi="Times New Roman" w:cs="Times New Roman"/>
                <w:b/>
              </w:rPr>
            </w:pPr>
          </w:p>
          <w:p w14:paraId="047AAFE4" w14:textId="77777777" w:rsidR="00E07D5D" w:rsidRPr="00A8678B" w:rsidRDefault="00E07D5D" w:rsidP="00FF00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31" w:type="dxa"/>
            <w:vMerge w:val="restart"/>
            <w:shd w:val="clear" w:color="auto" w:fill="auto"/>
          </w:tcPr>
          <w:p w14:paraId="7615CE72" w14:textId="77777777" w:rsidR="00E07D5D" w:rsidRDefault="00E07D5D" w:rsidP="00576C64">
            <w:pPr>
              <w:rPr>
                <w:ins w:id="0" w:author="metodika2 " w:date="2016-08-05T14:19:00Z"/>
                <w:rFonts w:ascii="Times New Roman" w:hAnsi="Times New Roman" w:cs="Times New Roman"/>
                <w:sz w:val="20"/>
                <w:szCs w:val="20"/>
              </w:rPr>
            </w:pPr>
            <w:r w:rsidRPr="00E3750A">
              <w:rPr>
                <w:rFonts w:ascii="Times New Roman" w:hAnsi="Times New Roman" w:cs="Times New Roman"/>
                <w:sz w:val="20"/>
                <w:szCs w:val="20"/>
              </w:rPr>
              <w:t>021 Stavby</w:t>
            </w:r>
            <w:ins w:id="1" w:author="metodika2 " w:date="2016-08-05T14:19:00Z">
              <w:r>
                <w:rPr>
                  <w:rFonts w:ascii="Times New Roman" w:hAnsi="Times New Roman" w:cs="Times New Roman"/>
                  <w:sz w:val="20"/>
                  <w:szCs w:val="20"/>
                </w:rPr>
                <w:t>/</w:t>
              </w:r>
            </w:ins>
          </w:p>
          <w:p w14:paraId="71BA69CF" w14:textId="1007170C" w:rsidR="00E07D5D" w:rsidRPr="00E3750A" w:rsidRDefault="00E07D5D" w:rsidP="00576C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5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ins w:id="2" w:author="metodika2 " w:date="2016-08-05T14:19:00Z">
              <w:r w:rsidRPr="00E07D5D">
                <w:rPr>
                  <w:rFonts w:ascii="Times New Roman" w:hAnsi="Times New Roman" w:cs="Times New Roman"/>
                  <w:sz w:val="20"/>
                  <w:szCs w:val="20"/>
                </w:rPr>
                <w:t>029 Ostatný dlhodobý hmotný majetok</w:t>
              </w:r>
            </w:ins>
          </w:p>
        </w:tc>
        <w:tc>
          <w:tcPr>
            <w:tcW w:w="1148" w:type="dxa"/>
            <w:vMerge w:val="restart"/>
            <w:shd w:val="clear" w:color="auto" w:fill="auto"/>
          </w:tcPr>
          <w:p w14:paraId="177A1BF1" w14:textId="6F49BDEA" w:rsidR="00E07D5D" w:rsidRPr="00E3750A" w:rsidRDefault="00E07D5D" w:rsidP="00847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50A">
              <w:rPr>
                <w:rFonts w:ascii="Times New Roman" w:hAnsi="Times New Roman" w:cs="Times New Roman"/>
                <w:sz w:val="20"/>
                <w:szCs w:val="20"/>
              </w:rPr>
              <w:t>700 kapitálové výdavky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28EBC0D" w14:textId="39F7AE91" w:rsidR="00E07D5D" w:rsidRPr="00E3750A" w:rsidRDefault="00E07D5D" w:rsidP="00847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50A">
              <w:rPr>
                <w:rFonts w:ascii="Times New Roman" w:hAnsi="Times New Roman" w:cs="Times New Roman"/>
                <w:sz w:val="20"/>
                <w:szCs w:val="20"/>
              </w:rPr>
              <w:t>710 obstarávanie kapitálových aktív</w:t>
            </w:r>
          </w:p>
        </w:tc>
        <w:tc>
          <w:tcPr>
            <w:tcW w:w="2254" w:type="dxa"/>
            <w:shd w:val="clear" w:color="auto" w:fill="auto"/>
          </w:tcPr>
          <w:p w14:paraId="78D10DD8" w14:textId="56C6C582" w:rsidR="00E07D5D" w:rsidRPr="00E3750A" w:rsidRDefault="00E07D5D" w:rsidP="00847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50A">
              <w:rPr>
                <w:rFonts w:ascii="Times New Roman" w:hAnsi="Times New Roman" w:cs="Times New Roman"/>
                <w:sz w:val="20"/>
                <w:szCs w:val="20"/>
              </w:rPr>
              <w:t xml:space="preserve">717  Realizácia stavieb a ich technického zhodnotenia </w:t>
            </w:r>
          </w:p>
        </w:tc>
        <w:tc>
          <w:tcPr>
            <w:tcW w:w="3402" w:type="dxa"/>
            <w:shd w:val="clear" w:color="auto" w:fill="auto"/>
          </w:tcPr>
          <w:p w14:paraId="070D107B" w14:textId="59C9E1B4" w:rsidR="00E07D5D" w:rsidRPr="00E3750A" w:rsidRDefault="00E07D5D" w:rsidP="0084795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3750A">
              <w:rPr>
                <w:rFonts w:ascii="Times New Roman" w:hAnsi="Times New Roman" w:cs="Times New Roman"/>
                <w:sz w:val="16"/>
                <w:szCs w:val="16"/>
              </w:rPr>
              <w:t>717001  Realizácia nových stavieb</w:t>
            </w:r>
            <w:ins w:id="3" w:author="metodika2 " w:date="2016-08-05T14:22:00Z">
              <w:r>
                <w:rPr>
                  <w:rStyle w:val="Odkaznapoznmkupodiarou"/>
                  <w:rFonts w:ascii="Times New Roman" w:hAnsi="Times New Roman" w:cs="Times New Roman"/>
                  <w:sz w:val="16"/>
                  <w:szCs w:val="16"/>
                </w:rPr>
                <w:footnoteReference w:id="1"/>
              </w:r>
            </w:ins>
          </w:p>
          <w:p w14:paraId="54F7CC0B" w14:textId="738A25FF" w:rsidR="00E07D5D" w:rsidRPr="00E3750A" w:rsidRDefault="00E07D5D" w:rsidP="00576C6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750A">
              <w:rPr>
                <w:rFonts w:ascii="Times New Roman" w:hAnsi="Times New Roman" w:cs="Times New Roman"/>
                <w:sz w:val="16"/>
                <w:szCs w:val="16"/>
              </w:rPr>
              <w:t>717002  Rekonštrukcia a modernizácia</w:t>
            </w:r>
          </w:p>
          <w:p w14:paraId="1EA69A72" w14:textId="49E545B4" w:rsidR="00E07D5D" w:rsidRPr="00E3750A" w:rsidRDefault="00E07D5D" w:rsidP="00576C6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750A">
              <w:rPr>
                <w:rFonts w:ascii="Times New Roman" w:hAnsi="Times New Roman" w:cs="Times New Roman"/>
                <w:sz w:val="16"/>
                <w:szCs w:val="16"/>
              </w:rPr>
              <w:t>717003  Prístavby, nadstavby, stavebné úpravy</w:t>
            </w:r>
          </w:p>
        </w:tc>
      </w:tr>
      <w:tr w:rsidR="00E07D5D" w14:paraId="2A0E1FB3" w14:textId="77777777" w:rsidTr="00E3750A">
        <w:trPr>
          <w:trHeight w:val="746"/>
        </w:trPr>
        <w:tc>
          <w:tcPr>
            <w:tcW w:w="3497" w:type="dxa"/>
            <w:vMerge/>
          </w:tcPr>
          <w:p w14:paraId="4A3EF623" w14:textId="77777777" w:rsidR="00E07D5D" w:rsidRPr="00A8678B" w:rsidRDefault="00E07D5D" w:rsidP="00FF00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6C758457" w14:textId="77777777" w:rsidR="00E07D5D" w:rsidRPr="00E3750A" w:rsidRDefault="00E07D5D" w:rsidP="00576C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vMerge/>
            <w:shd w:val="clear" w:color="auto" w:fill="auto"/>
          </w:tcPr>
          <w:p w14:paraId="7362DF76" w14:textId="77777777" w:rsidR="00E07D5D" w:rsidRPr="00E3750A" w:rsidRDefault="00E07D5D" w:rsidP="008479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3239466" w14:textId="77777777" w:rsidR="00E07D5D" w:rsidRPr="00E3750A" w:rsidRDefault="00E07D5D" w:rsidP="008479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shd w:val="clear" w:color="auto" w:fill="auto"/>
          </w:tcPr>
          <w:p w14:paraId="41DEC777" w14:textId="6630C9A5" w:rsidR="00E07D5D" w:rsidRPr="00E07D5D" w:rsidRDefault="00E07D5D" w:rsidP="00E07D5D">
            <w:pPr>
              <w:rPr>
                <w:ins w:id="5" w:author="metodika2 " w:date="2016-08-05T14:21:00Z"/>
                <w:rFonts w:ascii="Times New Roman" w:hAnsi="Times New Roman" w:cs="Times New Roman"/>
                <w:sz w:val="20"/>
                <w:szCs w:val="20"/>
              </w:rPr>
            </w:pPr>
            <w:ins w:id="6" w:author="metodika2 " w:date="2016-08-05T14:21:00Z">
              <w:r w:rsidRPr="00E07D5D">
                <w:rPr>
                  <w:rFonts w:ascii="Times New Roman" w:hAnsi="Times New Roman" w:cs="Times New Roman"/>
                  <w:sz w:val="20"/>
                  <w:szCs w:val="20"/>
                </w:rPr>
                <w:t>716         Príp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ravná a projektová dokumentácia</w:t>
              </w:r>
            </w:ins>
          </w:p>
          <w:p w14:paraId="7700E17F" w14:textId="77777777" w:rsidR="00E07D5D" w:rsidRPr="00E3750A" w:rsidRDefault="00E07D5D" w:rsidP="008479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7D7BA2C" w14:textId="169E66E2" w:rsidR="00E07D5D" w:rsidRPr="00E07D5D" w:rsidRDefault="00E07D5D" w:rsidP="0084795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ins w:id="7" w:author="metodika2 " w:date="2016-08-05T14:21:00Z">
              <w:r w:rsidRPr="00E07D5D">
                <w:rPr>
                  <w:rFonts w:ascii="Times New Roman" w:hAnsi="Times New Roman" w:cs="Times New Roman"/>
                  <w:sz w:val="16"/>
                  <w:szCs w:val="16"/>
                </w:rPr>
                <w:t>716         Prípravná a projektová dokumentácia</w:t>
              </w:r>
            </w:ins>
          </w:p>
        </w:tc>
      </w:tr>
      <w:tr w:rsidR="00576C64" w14:paraId="513EEE1C" w14:textId="77777777" w:rsidTr="00E3750A">
        <w:trPr>
          <w:trHeight w:val="1646"/>
        </w:trPr>
        <w:tc>
          <w:tcPr>
            <w:tcW w:w="3497" w:type="dxa"/>
            <w:vMerge/>
          </w:tcPr>
          <w:p w14:paraId="043FAB70" w14:textId="3D9DDFEE" w:rsidR="00576C64" w:rsidRPr="00A8678B" w:rsidRDefault="00576C64" w:rsidP="00FF0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vMerge w:val="restart"/>
            <w:shd w:val="clear" w:color="auto" w:fill="auto"/>
          </w:tcPr>
          <w:p w14:paraId="40597858" w14:textId="19324199" w:rsidR="00576C64" w:rsidRPr="00E3750A" w:rsidRDefault="00576C64" w:rsidP="00FF00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50A">
              <w:rPr>
                <w:rFonts w:ascii="Times New Roman" w:hAnsi="Times New Roman" w:cs="Times New Roman"/>
                <w:sz w:val="20"/>
                <w:szCs w:val="20"/>
              </w:rPr>
              <w:t>022 Samostatné hnuteľné veci a súbory hnuteľných vecí</w:t>
            </w:r>
          </w:p>
        </w:tc>
        <w:tc>
          <w:tcPr>
            <w:tcW w:w="1148" w:type="dxa"/>
            <w:vMerge w:val="restart"/>
            <w:shd w:val="clear" w:color="auto" w:fill="auto"/>
          </w:tcPr>
          <w:p w14:paraId="436AAD59" w14:textId="77777777" w:rsidR="00576C64" w:rsidRPr="00E3750A" w:rsidRDefault="00576C64" w:rsidP="00847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50A">
              <w:rPr>
                <w:rFonts w:ascii="Times New Roman" w:hAnsi="Times New Roman" w:cs="Times New Roman"/>
                <w:sz w:val="20"/>
                <w:szCs w:val="20"/>
              </w:rPr>
              <w:t>700 kapitálové výdavky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E88FFF4" w14:textId="77777777" w:rsidR="00576C64" w:rsidRPr="00E3750A" w:rsidRDefault="00576C64" w:rsidP="00847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50A">
              <w:rPr>
                <w:rFonts w:ascii="Times New Roman" w:hAnsi="Times New Roman" w:cs="Times New Roman"/>
                <w:sz w:val="20"/>
                <w:szCs w:val="20"/>
              </w:rPr>
              <w:t>710 obstarávanie kapitálových aktív</w:t>
            </w:r>
          </w:p>
        </w:tc>
        <w:tc>
          <w:tcPr>
            <w:tcW w:w="2254" w:type="dxa"/>
            <w:shd w:val="clear" w:color="auto" w:fill="auto"/>
          </w:tcPr>
          <w:p w14:paraId="18D01E91" w14:textId="77777777" w:rsidR="00576C64" w:rsidRPr="00E3750A" w:rsidRDefault="00576C64" w:rsidP="00847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50A">
              <w:rPr>
                <w:rFonts w:ascii="Times New Roman" w:hAnsi="Times New Roman" w:cs="Times New Roman"/>
                <w:sz w:val="20"/>
                <w:szCs w:val="20"/>
              </w:rPr>
              <w:t>713 Nákup strojov, prístrojov, zariadení, techniky a náradia</w:t>
            </w:r>
          </w:p>
        </w:tc>
        <w:tc>
          <w:tcPr>
            <w:tcW w:w="3402" w:type="dxa"/>
            <w:shd w:val="clear" w:color="auto" w:fill="auto"/>
          </w:tcPr>
          <w:p w14:paraId="03315BF3" w14:textId="77777777" w:rsidR="00576C64" w:rsidRPr="00E3750A" w:rsidRDefault="00576C64" w:rsidP="0084795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3750A">
              <w:rPr>
                <w:rFonts w:ascii="Times New Roman" w:hAnsi="Times New Roman" w:cs="Times New Roman"/>
                <w:sz w:val="16"/>
                <w:szCs w:val="16"/>
              </w:rPr>
              <w:t>713001 Interiérového vybavenia</w:t>
            </w:r>
          </w:p>
          <w:p w14:paraId="17A12065" w14:textId="77777777" w:rsidR="00576C64" w:rsidRPr="00E3750A" w:rsidRDefault="00576C64" w:rsidP="0084795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3750A">
              <w:rPr>
                <w:rFonts w:ascii="Times New Roman" w:hAnsi="Times New Roman" w:cs="Times New Roman"/>
                <w:sz w:val="16"/>
                <w:szCs w:val="16"/>
              </w:rPr>
              <w:t>713002 Výpočtovej techniky</w:t>
            </w:r>
          </w:p>
          <w:p w14:paraId="1B646F21" w14:textId="77777777" w:rsidR="00576C64" w:rsidRPr="00E3750A" w:rsidRDefault="00576C64" w:rsidP="0084795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3750A">
              <w:rPr>
                <w:rFonts w:ascii="Times New Roman" w:hAnsi="Times New Roman" w:cs="Times New Roman"/>
                <w:sz w:val="16"/>
                <w:szCs w:val="16"/>
              </w:rPr>
              <w:t>713003 Telekomunikačnej techniky</w:t>
            </w:r>
          </w:p>
          <w:p w14:paraId="77080473" w14:textId="77777777" w:rsidR="00576C64" w:rsidRPr="00E3750A" w:rsidRDefault="00576C64" w:rsidP="0084795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3750A">
              <w:rPr>
                <w:rFonts w:ascii="Times New Roman" w:hAnsi="Times New Roman" w:cs="Times New Roman"/>
                <w:sz w:val="16"/>
                <w:szCs w:val="16"/>
              </w:rPr>
              <w:t>713004 Prevádzkových strojov, prístrojov, zariadení, techniky a náradia</w:t>
            </w:r>
          </w:p>
          <w:p w14:paraId="099FAA37" w14:textId="77777777" w:rsidR="00576C64" w:rsidRPr="00E3750A" w:rsidRDefault="00576C64" w:rsidP="0084795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3750A">
              <w:rPr>
                <w:rFonts w:ascii="Times New Roman" w:hAnsi="Times New Roman" w:cs="Times New Roman"/>
                <w:sz w:val="16"/>
                <w:szCs w:val="16"/>
              </w:rPr>
              <w:t>713005 Špeciálnych strojov, prístrojov, zariadení, techniky, náradia a materiálu</w:t>
            </w:r>
          </w:p>
          <w:p w14:paraId="4D51ABF7" w14:textId="77777777" w:rsidR="00576C64" w:rsidRPr="00E3750A" w:rsidRDefault="00576C64" w:rsidP="0084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750A">
              <w:rPr>
                <w:rFonts w:ascii="Times New Roman" w:hAnsi="Times New Roman" w:cs="Times New Roman"/>
                <w:sz w:val="16"/>
                <w:szCs w:val="16"/>
              </w:rPr>
              <w:t>713006 Komunikačnej infraštruktúry</w:t>
            </w:r>
          </w:p>
        </w:tc>
      </w:tr>
      <w:tr w:rsidR="00576C64" w14:paraId="641E5C77" w14:textId="77777777" w:rsidTr="007C0691">
        <w:tc>
          <w:tcPr>
            <w:tcW w:w="3497" w:type="dxa"/>
            <w:vMerge/>
          </w:tcPr>
          <w:p w14:paraId="764177AB" w14:textId="77777777" w:rsidR="00576C64" w:rsidRPr="00A8678B" w:rsidRDefault="00576C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vMerge/>
          </w:tcPr>
          <w:p w14:paraId="2987C352" w14:textId="77777777" w:rsidR="00576C64" w:rsidRPr="00A8678B" w:rsidRDefault="00576C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585CE1AD" w14:textId="77777777" w:rsidR="00576C64" w:rsidRPr="00A8678B" w:rsidRDefault="00576C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E4A8F39" w14:textId="77777777" w:rsidR="00576C64" w:rsidRPr="00A8678B" w:rsidRDefault="00576C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</w:tcPr>
          <w:p w14:paraId="0D6574B2" w14:textId="31138CCD" w:rsidR="00576C64" w:rsidRPr="00A8678B" w:rsidRDefault="00576C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8" w:author="metodika2 " w:date="2016-08-05T14:21:00Z">
              <w:r w:rsidRPr="0084795E" w:rsidDel="00E07D5D">
                <w:rPr>
                  <w:rFonts w:ascii="Times New Roman" w:hAnsi="Times New Roman" w:cs="Times New Roman"/>
                  <w:sz w:val="20"/>
                  <w:szCs w:val="20"/>
                </w:rPr>
                <w:delText>718 Rekonštrukcia a modernizácia</w:delText>
              </w:r>
            </w:del>
          </w:p>
        </w:tc>
        <w:tc>
          <w:tcPr>
            <w:tcW w:w="3402" w:type="dxa"/>
          </w:tcPr>
          <w:p w14:paraId="083A953A" w14:textId="482A0AB8" w:rsidR="00576C64" w:rsidRPr="00714CE0" w:rsidDel="00E07D5D" w:rsidRDefault="00576C64" w:rsidP="0084795E">
            <w:pPr>
              <w:jc w:val="both"/>
              <w:rPr>
                <w:del w:id="9" w:author="metodika2 " w:date="2016-08-05T14:21:00Z"/>
                <w:rFonts w:ascii="Times New Roman" w:hAnsi="Times New Roman" w:cs="Times New Roman"/>
                <w:sz w:val="16"/>
                <w:szCs w:val="16"/>
              </w:rPr>
            </w:pPr>
            <w:del w:id="10" w:author="metodika2 " w:date="2016-08-05T14:21:00Z">
              <w:r w:rsidRPr="00714CE0" w:rsidDel="00E07D5D">
                <w:rPr>
                  <w:rFonts w:ascii="Times New Roman" w:hAnsi="Times New Roman" w:cs="Times New Roman"/>
                  <w:sz w:val="16"/>
                  <w:szCs w:val="16"/>
                </w:rPr>
                <w:delText xml:space="preserve">718002 Výpočtovej techniky </w:delText>
              </w:r>
            </w:del>
          </w:p>
          <w:p w14:paraId="4A7B8D43" w14:textId="20172EB3" w:rsidR="00576C64" w:rsidRPr="00714CE0" w:rsidDel="00E07D5D" w:rsidRDefault="00576C64" w:rsidP="0084795E">
            <w:pPr>
              <w:jc w:val="both"/>
              <w:rPr>
                <w:del w:id="11" w:author="metodika2 " w:date="2016-08-05T14:21:00Z"/>
                <w:rFonts w:ascii="Times New Roman" w:hAnsi="Times New Roman" w:cs="Times New Roman"/>
                <w:sz w:val="16"/>
                <w:szCs w:val="16"/>
              </w:rPr>
            </w:pPr>
            <w:del w:id="12" w:author="metodika2 " w:date="2016-08-05T14:21:00Z">
              <w:r w:rsidRPr="00714CE0" w:rsidDel="00E07D5D">
                <w:rPr>
                  <w:rFonts w:ascii="Times New Roman" w:hAnsi="Times New Roman" w:cs="Times New Roman"/>
                  <w:sz w:val="16"/>
                  <w:szCs w:val="16"/>
                </w:rPr>
                <w:delText xml:space="preserve">718003 Telekomunikačnej techniky </w:delText>
              </w:r>
            </w:del>
          </w:p>
          <w:p w14:paraId="00E73037" w14:textId="7874A7ED" w:rsidR="00576C64" w:rsidRPr="00714CE0" w:rsidDel="00E07D5D" w:rsidRDefault="00576C64" w:rsidP="0084795E">
            <w:pPr>
              <w:jc w:val="both"/>
              <w:rPr>
                <w:del w:id="13" w:author="metodika2 " w:date="2016-08-05T14:21:00Z"/>
                <w:rFonts w:ascii="Times New Roman" w:hAnsi="Times New Roman" w:cs="Times New Roman"/>
                <w:sz w:val="16"/>
                <w:szCs w:val="16"/>
              </w:rPr>
            </w:pPr>
            <w:del w:id="14" w:author="metodika2 " w:date="2016-08-05T14:21:00Z">
              <w:r w:rsidRPr="00714CE0" w:rsidDel="00E07D5D">
                <w:rPr>
                  <w:rFonts w:ascii="Times New Roman" w:hAnsi="Times New Roman" w:cs="Times New Roman"/>
                  <w:sz w:val="16"/>
                  <w:szCs w:val="16"/>
                </w:rPr>
                <w:delText xml:space="preserve">718004 Prevádzkových strojov, prístrojov, zariadení, techniky a náradia </w:delText>
              </w:r>
            </w:del>
          </w:p>
          <w:p w14:paraId="40315E89" w14:textId="7C3AE2D1" w:rsidR="00576C64" w:rsidRPr="00714CE0" w:rsidDel="00E07D5D" w:rsidRDefault="00576C64" w:rsidP="0084795E">
            <w:pPr>
              <w:jc w:val="both"/>
              <w:rPr>
                <w:del w:id="15" w:author="metodika2 " w:date="2016-08-05T14:21:00Z"/>
                <w:rFonts w:ascii="Times New Roman" w:hAnsi="Times New Roman" w:cs="Times New Roman"/>
                <w:sz w:val="16"/>
                <w:szCs w:val="16"/>
              </w:rPr>
            </w:pPr>
            <w:del w:id="16" w:author="metodika2 " w:date="2016-08-05T14:21:00Z">
              <w:r w:rsidRPr="00714CE0" w:rsidDel="00E07D5D">
                <w:rPr>
                  <w:rFonts w:ascii="Times New Roman" w:hAnsi="Times New Roman" w:cs="Times New Roman"/>
                  <w:sz w:val="16"/>
                  <w:szCs w:val="16"/>
                </w:rPr>
                <w:lastRenderedPageBreak/>
                <w:delText xml:space="preserve">718005 Špeciálnych strojov, prístrojov, zariadení, techniky a náradia </w:delText>
              </w:r>
            </w:del>
          </w:p>
          <w:p w14:paraId="41047C39" w14:textId="7A1C7724" w:rsidR="00576C64" w:rsidRPr="00714CE0" w:rsidRDefault="00576C64" w:rsidP="0084795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del w:id="17" w:author="metodika2 " w:date="2016-08-05T14:21:00Z">
              <w:r w:rsidRPr="00714CE0" w:rsidDel="00E07D5D">
                <w:rPr>
                  <w:rFonts w:ascii="Times New Roman" w:hAnsi="Times New Roman" w:cs="Times New Roman"/>
                  <w:sz w:val="16"/>
                  <w:szCs w:val="16"/>
                </w:rPr>
                <w:delText>718007 Komunikačnej infraštruktúry</w:delText>
              </w:r>
            </w:del>
          </w:p>
        </w:tc>
      </w:tr>
      <w:tr w:rsidR="00576C64" w14:paraId="6FF75D8F" w14:textId="77777777" w:rsidTr="007C0691">
        <w:tc>
          <w:tcPr>
            <w:tcW w:w="3497" w:type="dxa"/>
            <w:vMerge/>
          </w:tcPr>
          <w:p w14:paraId="7BCE1F30" w14:textId="77777777" w:rsidR="00576C64" w:rsidRPr="00A8678B" w:rsidRDefault="00576C64" w:rsidP="001B27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</w:tcPr>
          <w:p w14:paraId="7232D811" w14:textId="125D1F99" w:rsidR="00576C64" w:rsidRPr="00A8678B" w:rsidRDefault="00576C64" w:rsidP="001B2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023 Dopravné prostriedky</w:t>
            </w:r>
          </w:p>
        </w:tc>
        <w:tc>
          <w:tcPr>
            <w:tcW w:w="1148" w:type="dxa"/>
          </w:tcPr>
          <w:p w14:paraId="2397EDFA" w14:textId="77777777" w:rsidR="00576C64" w:rsidRPr="00A8678B" w:rsidRDefault="00576C64" w:rsidP="001B2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78B">
              <w:rPr>
                <w:rFonts w:ascii="Times New Roman" w:hAnsi="Times New Roman" w:cs="Times New Roman"/>
                <w:sz w:val="20"/>
                <w:szCs w:val="20"/>
              </w:rPr>
              <w:t>700 kapitálové výdavky</w:t>
            </w:r>
          </w:p>
        </w:tc>
        <w:tc>
          <w:tcPr>
            <w:tcW w:w="1701" w:type="dxa"/>
          </w:tcPr>
          <w:p w14:paraId="16915595" w14:textId="77777777" w:rsidR="00576C64" w:rsidRPr="00A8678B" w:rsidRDefault="00576C64" w:rsidP="001B2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710 obstarávanie kapitálových aktív</w:t>
            </w:r>
          </w:p>
        </w:tc>
        <w:tc>
          <w:tcPr>
            <w:tcW w:w="2254" w:type="dxa"/>
          </w:tcPr>
          <w:p w14:paraId="608CECB9" w14:textId="77777777" w:rsidR="00576C64" w:rsidRPr="00A8678B" w:rsidRDefault="00576C64" w:rsidP="001B2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7BA">
              <w:rPr>
                <w:rFonts w:ascii="Times New Roman" w:hAnsi="Times New Roman" w:cs="Times New Roman"/>
                <w:sz w:val="20"/>
                <w:szCs w:val="20"/>
              </w:rPr>
              <w:t>714 Nákup dopravných prostriedkov všetkých druhov</w:t>
            </w:r>
          </w:p>
        </w:tc>
        <w:tc>
          <w:tcPr>
            <w:tcW w:w="3402" w:type="dxa"/>
          </w:tcPr>
          <w:p w14:paraId="19626CDF" w14:textId="4C9831E8" w:rsidR="00576C64" w:rsidRPr="0037787F" w:rsidRDefault="00576C64" w:rsidP="00AE1C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87F">
              <w:rPr>
                <w:rFonts w:ascii="Times New Roman" w:hAnsi="Times New Roman" w:cs="Times New Roman"/>
                <w:sz w:val="16"/>
                <w:szCs w:val="16"/>
              </w:rPr>
              <w:t>714001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7787F">
              <w:rPr>
                <w:rFonts w:ascii="Times New Roman" w:hAnsi="Times New Roman" w:cs="Times New Roman"/>
                <w:sz w:val="16"/>
                <w:szCs w:val="16"/>
              </w:rPr>
              <w:t>Nákup Osobných automobilov</w:t>
            </w:r>
          </w:p>
        </w:tc>
      </w:tr>
      <w:tr w:rsidR="008844C0" w14:paraId="5913BC47" w14:textId="77777777" w:rsidTr="007C0691">
        <w:tc>
          <w:tcPr>
            <w:tcW w:w="3497" w:type="dxa"/>
          </w:tcPr>
          <w:p w14:paraId="08C39515" w14:textId="77777777" w:rsidR="008844C0" w:rsidRDefault="008844C0" w:rsidP="00643763">
            <w:pPr>
              <w:keepNext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Zásoby</w:t>
            </w:r>
          </w:p>
          <w:p w14:paraId="523AF36F" w14:textId="77777777" w:rsidR="008844C0" w:rsidRDefault="008844C0" w:rsidP="00643763">
            <w:pPr>
              <w:keepNext/>
              <w:rPr>
                <w:rFonts w:ascii="Times New Roman" w:hAnsi="Times New Roman" w:cs="Times New Roman"/>
              </w:rPr>
            </w:pPr>
          </w:p>
          <w:p w14:paraId="3A99DAFE" w14:textId="77777777" w:rsidR="008844C0" w:rsidRPr="00B31269" w:rsidRDefault="008844C0" w:rsidP="00643763">
            <w:pPr>
              <w:keepNext/>
              <w:rPr>
                <w:sz w:val="20"/>
                <w:szCs w:val="20"/>
              </w:rPr>
            </w:pPr>
            <w:r w:rsidRPr="00B3126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B31269">
              <w:rPr>
                <w:rFonts w:ascii="Times New Roman" w:hAnsi="Times New Roman" w:cs="Times New Roman"/>
                <w:sz w:val="20"/>
                <w:szCs w:val="20"/>
              </w:rPr>
              <w:t xml:space="preserve">doba použiteľnosti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najviac</w:t>
            </w:r>
            <w:r w:rsidRPr="00B31269">
              <w:rPr>
                <w:rFonts w:ascii="Times New Roman" w:hAnsi="Times New Roman" w:cs="Times New Roman"/>
                <w:sz w:val="20"/>
                <w:szCs w:val="20"/>
              </w:rPr>
              <w:t xml:space="preserve"> 1 rok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bez ohľadu na obstarávaciu cenu</w:t>
            </w:r>
            <w:r w:rsidRPr="00B312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B730ACE" w14:textId="62D31DDD" w:rsidR="007C0691" w:rsidRDefault="007C0691" w:rsidP="00643763">
            <w:pPr>
              <w:keepNext/>
              <w:rPr>
                <w:rFonts w:ascii="Times New Roman" w:hAnsi="Times New Roman" w:cs="Times New Roman"/>
              </w:rPr>
            </w:pPr>
          </w:p>
          <w:p w14:paraId="582D8698" w14:textId="77777777" w:rsidR="008844C0" w:rsidRPr="007C0691" w:rsidRDefault="008844C0" w:rsidP="00643763">
            <w:pPr>
              <w:keepNext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</w:tcPr>
          <w:p w14:paraId="1401E878" w14:textId="29F72070" w:rsidR="00642182" w:rsidRDefault="008844C0" w:rsidP="00643763">
            <w:pPr>
              <w:pStyle w:val="Default"/>
              <w:keepNext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 Zásoby</w:t>
            </w:r>
          </w:p>
          <w:p w14:paraId="08A4303F" w14:textId="1DDBA646" w:rsidR="00642182" w:rsidRDefault="00642182" w:rsidP="00642182"/>
          <w:p w14:paraId="0E86868D" w14:textId="59E48EC3" w:rsidR="00642182" w:rsidRDefault="00642182" w:rsidP="00642182"/>
          <w:p w14:paraId="3045A9E1" w14:textId="7B92EACF" w:rsidR="00642182" w:rsidRDefault="00642182" w:rsidP="00642182"/>
          <w:p w14:paraId="4E4711BE" w14:textId="77777777" w:rsidR="008844C0" w:rsidRPr="00642182" w:rsidRDefault="008844C0" w:rsidP="00642182">
            <w:pPr>
              <w:jc w:val="center"/>
            </w:pPr>
          </w:p>
        </w:tc>
        <w:tc>
          <w:tcPr>
            <w:tcW w:w="1148" w:type="dxa"/>
          </w:tcPr>
          <w:p w14:paraId="283FF366" w14:textId="77777777" w:rsidR="008844C0" w:rsidRPr="00A8678B" w:rsidRDefault="008844C0" w:rsidP="00643763">
            <w:pPr>
              <w:keepNext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 bežné výdavky</w:t>
            </w:r>
          </w:p>
        </w:tc>
        <w:tc>
          <w:tcPr>
            <w:tcW w:w="1701" w:type="dxa"/>
          </w:tcPr>
          <w:p w14:paraId="3869658C" w14:textId="77777777" w:rsidR="008844C0" w:rsidRPr="00A8678B" w:rsidRDefault="008844C0" w:rsidP="00643763">
            <w:pPr>
              <w:keepNext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 tovary a služby</w:t>
            </w:r>
          </w:p>
        </w:tc>
        <w:tc>
          <w:tcPr>
            <w:tcW w:w="2254" w:type="dxa"/>
          </w:tcPr>
          <w:p w14:paraId="3E698F5D" w14:textId="77777777" w:rsidR="008844C0" w:rsidRPr="00A8678B" w:rsidRDefault="008844C0" w:rsidP="00643763">
            <w:pPr>
              <w:keepNext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633 Materiál</w:t>
            </w:r>
          </w:p>
        </w:tc>
        <w:tc>
          <w:tcPr>
            <w:tcW w:w="3402" w:type="dxa"/>
          </w:tcPr>
          <w:p w14:paraId="72ADC503" w14:textId="77777777" w:rsidR="008844C0" w:rsidRPr="0037787F" w:rsidRDefault="008844C0" w:rsidP="00643763">
            <w:pPr>
              <w:pStyle w:val="Default"/>
              <w:keepNext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7787F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633001 Interiérové vybavenie </w:t>
            </w:r>
          </w:p>
          <w:p w14:paraId="0F6C0951" w14:textId="77777777" w:rsidR="008844C0" w:rsidRPr="0037787F" w:rsidRDefault="008844C0" w:rsidP="00643763">
            <w:pPr>
              <w:pStyle w:val="Default"/>
              <w:keepNext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7787F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633002 Výpočtová technika </w:t>
            </w:r>
          </w:p>
          <w:p w14:paraId="3EAE1A67" w14:textId="77777777" w:rsidR="008844C0" w:rsidRPr="0037787F" w:rsidRDefault="008844C0" w:rsidP="00643763">
            <w:pPr>
              <w:pStyle w:val="Default"/>
              <w:keepNext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7787F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633003 Telekomunikačná technika </w:t>
            </w:r>
          </w:p>
          <w:p w14:paraId="3837C12D" w14:textId="77777777" w:rsidR="008844C0" w:rsidRPr="0037787F" w:rsidRDefault="008844C0" w:rsidP="00643763">
            <w:pPr>
              <w:pStyle w:val="Default"/>
              <w:keepNext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7787F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633004 Prevádzkové stroje, prístroje, zariadenie, technika a náradie </w:t>
            </w:r>
          </w:p>
          <w:p w14:paraId="4DFABA6E" w14:textId="77777777" w:rsidR="008844C0" w:rsidRPr="0037787F" w:rsidRDefault="008844C0" w:rsidP="00643763">
            <w:pPr>
              <w:pStyle w:val="Default"/>
              <w:keepNext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7787F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633005 Špeciálne stroje, prístroje, zariadenie, technika a náradie </w:t>
            </w:r>
          </w:p>
          <w:p w14:paraId="26CEFB0F" w14:textId="77777777" w:rsidR="008844C0" w:rsidRPr="0037787F" w:rsidRDefault="008844C0" w:rsidP="00643763">
            <w:pPr>
              <w:pStyle w:val="Default"/>
              <w:keepNext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7787F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633006 Všeobecný materiál </w:t>
            </w:r>
          </w:p>
          <w:p w14:paraId="6D8233E8" w14:textId="77777777" w:rsidR="008844C0" w:rsidRPr="0037787F" w:rsidRDefault="008844C0" w:rsidP="00643763">
            <w:pPr>
              <w:keepNext/>
              <w:rPr>
                <w:rFonts w:ascii="Times New Roman" w:hAnsi="Times New Roman" w:cs="Times New Roman"/>
                <w:sz w:val="16"/>
                <w:szCs w:val="16"/>
              </w:rPr>
            </w:pPr>
            <w:r w:rsidRPr="0037787F">
              <w:rPr>
                <w:rFonts w:ascii="Times New Roman" w:hAnsi="Times New Roman" w:cs="Times New Roman"/>
                <w:sz w:val="16"/>
                <w:szCs w:val="16"/>
              </w:rPr>
              <w:t>633009 Knihy, časopisy, noviny , učebnice, učebné pomôcky a kompenzačné pomôcky</w:t>
            </w:r>
          </w:p>
          <w:p w14:paraId="370E33BB" w14:textId="77777777" w:rsidR="008844C0" w:rsidRDefault="008844C0" w:rsidP="00643763">
            <w:pPr>
              <w:keepNext/>
              <w:rPr>
                <w:rFonts w:ascii="Times New Roman" w:hAnsi="Times New Roman" w:cs="Times New Roman"/>
                <w:sz w:val="16"/>
                <w:szCs w:val="16"/>
              </w:rPr>
            </w:pPr>
            <w:r w:rsidRPr="0037787F">
              <w:rPr>
                <w:rFonts w:ascii="Times New Roman" w:hAnsi="Times New Roman" w:cs="Times New Roman"/>
                <w:sz w:val="16"/>
                <w:szCs w:val="16"/>
              </w:rPr>
              <w:t>633010</w:t>
            </w:r>
            <w:r w:rsidRPr="0037787F">
              <w:rPr>
                <w:rFonts w:ascii="Times New Roman" w:hAnsi="Times New Roman" w:cs="Times New Roman"/>
                <w:sz w:val="16"/>
                <w:szCs w:val="16"/>
              </w:rPr>
              <w:tab/>
              <w:t>Materiál Pracovné odevy, obuv a pracovné pomôcky</w:t>
            </w:r>
          </w:p>
          <w:p w14:paraId="05EFBC34" w14:textId="15B0AFC6" w:rsidR="008844C0" w:rsidRPr="00A8678B" w:rsidRDefault="008844C0" w:rsidP="00643763">
            <w:pPr>
              <w:keepNext/>
              <w:rPr>
                <w:rFonts w:ascii="Times New Roman" w:hAnsi="Times New Roman" w:cs="Times New Roman"/>
                <w:sz w:val="20"/>
                <w:szCs w:val="20"/>
              </w:rPr>
            </w:pPr>
            <w:r w:rsidRPr="001E29B6">
              <w:rPr>
                <w:rFonts w:ascii="Times New Roman" w:hAnsi="Times New Roman" w:cs="Times New Roman"/>
                <w:sz w:val="16"/>
                <w:szCs w:val="16"/>
              </w:rPr>
              <w:t>633019 Komunikačná infraštruktúra</w:t>
            </w:r>
          </w:p>
        </w:tc>
      </w:tr>
      <w:tr w:rsidR="00370095" w14:paraId="0C3D5FF4" w14:textId="77777777" w:rsidTr="007C0691">
        <w:tc>
          <w:tcPr>
            <w:tcW w:w="3497" w:type="dxa"/>
          </w:tcPr>
          <w:p w14:paraId="75787459" w14:textId="463DC022" w:rsidR="00370095" w:rsidRDefault="00370095" w:rsidP="00370095">
            <w:pPr>
              <w:rPr>
                <w:rFonts w:ascii="Times New Roman" w:hAnsi="Times New Roman" w:cs="Times New Roman"/>
                <w:b/>
              </w:rPr>
            </w:pPr>
            <w:r w:rsidRPr="00370095">
              <w:rPr>
                <w:rFonts w:ascii="Times New Roman" w:hAnsi="Times New Roman" w:cs="Times New Roman"/>
                <w:b/>
              </w:rPr>
              <w:t>35 – Dotácie, príspevky a transfery</w:t>
            </w:r>
          </w:p>
        </w:tc>
        <w:tc>
          <w:tcPr>
            <w:tcW w:w="3231" w:type="dxa"/>
          </w:tcPr>
          <w:p w14:paraId="29146050" w14:textId="235DD8FA" w:rsidR="00370095" w:rsidRDefault="00370095" w:rsidP="003700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0095">
              <w:rPr>
                <w:rFonts w:ascii="Times New Roman" w:hAnsi="Times New Roman" w:cs="Times New Roman"/>
                <w:sz w:val="20"/>
                <w:szCs w:val="20"/>
              </w:rPr>
              <w:t>352 – Poskytnutie dotácií, príspevkov voči tretím osobám</w:t>
            </w:r>
          </w:p>
        </w:tc>
        <w:tc>
          <w:tcPr>
            <w:tcW w:w="1148" w:type="dxa"/>
          </w:tcPr>
          <w:p w14:paraId="0DBF98C9" w14:textId="26C021AD" w:rsidR="00370095" w:rsidRDefault="00370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ECA">
              <w:rPr>
                <w:rFonts w:ascii="Times New Roman" w:hAnsi="Times New Roman" w:cs="Times New Roman"/>
                <w:sz w:val="20"/>
                <w:szCs w:val="20"/>
              </w:rPr>
              <w:t>600 bežné výdavky</w:t>
            </w:r>
          </w:p>
        </w:tc>
        <w:tc>
          <w:tcPr>
            <w:tcW w:w="1701" w:type="dxa"/>
          </w:tcPr>
          <w:p w14:paraId="0A550195" w14:textId="42A4997E" w:rsidR="00370095" w:rsidRDefault="00370095" w:rsidP="00370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 bežné transfery</w:t>
            </w:r>
          </w:p>
        </w:tc>
        <w:tc>
          <w:tcPr>
            <w:tcW w:w="2254" w:type="dxa"/>
          </w:tcPr>
          <w:p w14:paraId="7A2A6B32" w14:textId="348DEF35" w:rsidR="00370095" w:rsidRDefault="00370095" w:rsidP="00370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641</w:t>
            </w:r>
            <w:r w:rsidRPr="00C02C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Transfery v rámci verejnej správy</w:t>
            </w:r>
          </w:p>
        </w:tc>
        <w:tc>
          <w:tcPr>
            <w:tcW w:w="3402" w:type="dxa"/>
          </w:tcPr>
          <w:p w14:paraId="485F5499" w14:textId="56D2C54F" w:rsidR="00370095" w:rsidRPr="0037787F" w:rsidRDefault="00370095" w:rsidP="0037009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641009</w:t>
            </w:r>
            <w:r w:rsidRPr="00C02C7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Obci okrem transferu na úhradu nákladov preneseného výkonu štátnej správy</w:t>
            </w:r>
          </w:p>
        </w:tc>
      </w:tr>
      <w:tr w:rsidR="008844C0" w14:paraId="1161351C" w14:textId="77777777" w:rsidTr="007C0691">
        <w:tc>
          <w:tcPr>
            <w:tcW w:w="3497" w:type="dxa"/>
            <w:vMerge w:val="restart"/>
          </w:tcPr>
          <w:p w14:paraId="652AE222" w14:textId="77777777" w:rsidR="008844C0" w:rsidRDefault="008844C0" w:rsidP="00C02C7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 Spotreba</w:t>
            </w:r>
          </w:p>
          <w:p w14:paraId="3932133C" w14:textId="77777777" w:rsidR="008844C0" w:rsidRPr="00A8678B" w:rsidRDefault="008844C0" w:rsidP="00C02C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</w:tcPr>
          <w:p w14:paraId="1C16339F" w14:textId="13901B40" w:rsidR="008844C0" w:rsidRPr="00A8678B" w:rsidRDefault="008844C0" w:rsidP="000466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502 Spotreba energie</w:t>
            </w:r>
          </w:p>
        </w:tc>
        <w:tc>
          <w:tcPr>
            <w:tcW w:w="1148" w:type="dxa"/>
          </w:tcPr>
          <w:p w14:paraId="1AC70E64" w14:textId="77777777" w:rsidR="008844C0" w:rsidRDefault="008844C0" w:rsidP="00C02C77">
            <w:r w:rsidRPr="000A4ECA">
              <w:rPr>
                <w:rFonts w:ascii="Times New Roman" w:hAnsi="Times New Roman" w:cs="Times New Roman"/>
                <w:sz w:val="20"/>
                <w:szCs w:val="20"/>
              </w:rPr>
              <w:t>600 bežné výdavky</w:t>
            </w:r>
          </w:p>
        </w:tc>
        <w:tc>
          <w:tcPr>
            <w:tcW w:w="1701" w:type="dxa"/>
          </w:tcPr>
          <w:p w14:paraId="617FCB92" w14:textId="77777777" w:rsidR="008844C0" w:rsidRPr="00A8678B" w:rsidRDefault="008844C0" w:rsidP="00C02C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 tovary a služby</w:t>
            </w:r>
          </w:p>
        </w:tc>
        <w:tc>
          <w:tcPr>
            <w:tcW w:w="2254" w:type="dxa"/>
          </w:tcPr>
          <w:p w14:paraId="7EB1978C" w14:textId="77777777" w:rsidR="008844C0" w:rsidRPr="00A8678B" w:rsidRDefault="008844C0" w:rsidP="00C02C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C77">
              <w:rPr>
                <w:rFonts w:ascii="Times New Roman" w:hAnsi="Times New Roman" w:cs="Times New Roman"/>
                <w:sz w:val="20"/>
                <w:szCs w:val="20"/>
              </w:rPr>
              <w:t>632 Energie, voda a komunikácie</w:t>
            </w:r>
          </w:p>
        </w:tc>
        <w:tc>
          <w:tcPr>
            <w:tcW w:w="3402" w:type="dxa"/>
          </w:tcPr>
          <w:p w14:paraId="3EF32863" w14:textId="5B7243DE" w:rsidR="008844C0" w:rsidRPr="00A8678B" w:rsidRDefault="008844C0" w:rsidP="003331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C77">
              <w:rPr>
                <w:rFonts w:ascii="Times New Roman" w:hAnsi="Times New Roman" w:cs="Times New Roman"/>
                <w:sz w:val="16"/>
                <w:szCs w:val="16"/>
              </w:rPr>
              <w:t>632001 Energie</w:t>
            </w:r>
            <w:r w:rsidR="003331FE">
              <w:rPr>
                <w:rFonts w:ascii="Times New Roman" w:hAnsi="Times New Roman" w:cs="Times New Roman"/>
                <w:sz w:val="16"/>
                <w:szCs w:val="16"/>
              </w:rPr>
              <w:t xml:space="preserve">, vodné, </w:t>
            </w:r>
            <w:r w:rsidRPr="00C02C77">
              <w:rPr>
                <w:rFonts w:ascii="Times New Roman" w:hAnsi="Times New Roman" w:cs="Times New Roman"/>
                <w:sz w:val="16"/>
                <w:szCs w:val="16"/>
              </w:rPr>
              <w:t>stočné</w:t>
            </w:r>
          </w:p>
        </w:tc>
      </w:tr>
      <w:tr w:rsidR="008844C0" w14:paraId="4ED25C42" w14:textId="77777777" w:rsidTr="007C0691">
        <w:tc>
          <w:tcPr>
            <w:tcW w:w="3497" w:type="dxa"/>
            <w:vMerge/>
          </w:tcPr>
          <w:p w14:paraId="593F302A" w14:textId="77777777" w:rsidR="008844C0" w:rsidRPr="00A8678B" w:rsidRDefault="008844C0" w:rsidP="00C02C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</w:tcPr>
          <w:p w14:paraId="50BAFB53" w14:textId="22291695" w:rsidR="008844C0" w:rsidRPr="00A8678B" w:rsidRDefault="008844C0" w:rsidP="000466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 Spotreba ostatných neskladovateľných dodávok</w:t>
            </w:r>
          </w:p>
        </w:tc>
        <w:tc>
          <w:tcPr>
            <w:tcW w:w="1148" w:type="dxa"/>
          </w:tcPr>
          <w:p w14:paraId="30487698" w14:textId="77777777" w:rsidR="008844C0" w:rsidRDefault="008844C0" w:rsidP="00C02C77">
            <w:r w:rsidRPr="000A4ECA">
              <w:rPr>
                <w:rFonts w:ascii="Times New Roman" w:hAnsi="Times New Roman" w:cs="Times New Roman"/>
                <w:sz w:val="20"/>
                <w:szCs w:val="20"/>
              </w:rPr>
              <w:t>600 bežné výdavky</w:t>
            </w:r>
          </w:p>
        </w:tc>
        <w:tc>
          <w:tcPr>
            <w:tcW w:w="1701" w:type="dxa"/>
          </w:tcPr>
          <w:p w14:paraId="66FA7E15" w14:textId="77777777" w:rsidR="008844C0" w:rsidRPr="00A8678B" w:rsidRDefault="008844C0" w:rsidP="00C02C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 tovary a služby</w:t>
            </w:r>
          </w:p>
        </w:tc>
        <w:tc>
          <w:tcPr>
            <w:tcW w:w="2254" w:type="dxa"/>
          </w:tcPr>
          <w:p w14:paraId="32C3D5CE" w14:textId="77777777" w:rsidR="008844C0" w:rsidRPr="00A8678B" w:rsidRDefault="008844C0" w:rsidP="00C02C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C77">
              <w:rPr>
                <w:rFonts w:ascii="Times New Roman" w:hAnsi="Times New Roman" w:cs="Times New Roman"/>
                <w:sz w:val="20"/>
                <w:szCs w:val="20"/>
              </w:rPr>
              <w:t>634 Dopravné</w:t>
            </w:r>
          </w:p>
        </w:tc>
        <w:tc>
          <w:tcPr>
            <w:tcW w:w="3402" w:type="dxa"/>
          </w:tcPr>
          <w:p w14:paraId="1DEE0213" w14:textId="77777777" w:rsidR="008844C0" w:rsidRPr="00A8678B" w:rsidRDefault="008844C0" w:rsidP="00C02C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C77">
              <w:rPr>
                <w:rFonts w:ascii="Times New Roman" w:hAnsi="Times New Roman" w:cs="Times New Roman"/>
                <w:sz w:val="16"/>
                <w:szCs w:val="16"/>
              </w:rPr>
              <w:t>634001 Palivo, mazivá, oleje, špeciálne kvapaliny</w:t>
            </w:r>
          </w:p>
        </w:tc>
      </w:tr>
      <w:tr w:rsidR="008844C0" w14:paraId="4E4C24E2" w14:textId="77777777" w:rsidTr="007C0691">
        <w:tc>
          <w:tcPr>
            <w:tcW w:w="3497" w:type="dxa"/>
            <w:vMerge w:val="restart"/>
          </w:tcPr>
          <w:p w14:paraId="772A2325" w14:textId="77777777" w:rsidR="008844C0" w:rsidRDefault="008844C0" w:rsidP="0004666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 Služby</w:t>
            </w:r>
          </w:p>
          <w:p w14:paraId="2693341C" w14:textId="77777777" w:rsidR="008844C0" w:rsidRPr="00A8678B" w:rsidRDefault="008844C0" w:rsidP="000466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vMerge w:val="restart"/>
          </w:tcPr>
          <w:p w14:paraId="38695282" w14:textId="1B1F7C6F" w:rsidR="008844C0" w:rsidRPr="00A8678B" w:rsidRDefault="008844C0" w:rsidP="00046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 Opravy a udržiavanie</w:t>
            </w:r>
          </w:p>
        </w:tc>
        <w:tc>
          <w:tcPr>
            <w:tcW w:w="1148" w:type="dxa"/>
            <w:vMerge w:val="restart"/>
          </w:tcPr>
          <w:p w14:paraId="3B8F1361" w14:textId="77777777" w:rsidR="008844C0" w:rsidRDefault="008844C0" w:rsidP="00046660">
            <w:r w:rsidRPr="000A4ECA">
              <w:rPr>
                <w:rFonts w:ascii="Times New Roman" w:hAnsi="Times New Roman" w:cs="Times New Roman"/>
                <w:sz w:val="20"/>
                <w:szCs w:val="20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14:paraId="7AE73505" w14:textId="77777777" w:rsidR="008844C0" w:rsidRPr="00A8678B" w:rsidRDefault="008844C0" w:rsidP="00046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 tovary a služby</w:t>
            </w:r>
          </w:p>
        </w:tc>
        <w:tc>
          <w:tcPr>
            <w:tcW w:w="2254" w:type="dxa"/>
          </w:tcPr>
          <w:p w14:paraId="12E9F748" w14:textId="77777777" w:rsidR="008844C0" w:rsidRPr="00A8678B" w:rsidRDefault="008844C0" w:rsidP="00046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C77">
              <w:rPr>
                <w:rFonts w:ascii="Times New Roman" w:hAnsi="Times New Roman" w:cs="Times New Roman"/>
                <w:sz w:val="20"/>
                <w:szCs w:val="20"/>
              </w:rPr>
              <w:t>634 Dopravné</w:t>
            </w:r>
          </w:p>
        </w:tc>
        <w:tc>
          <w:tcPr>
            <w:tcW w:w="3402" w:type="dxa"/>
          </w:tcPr>
          <w:p w14:paraId="34C03F60" w14:textId="77777777" w:rsidR="008844C0" w:rsidRPr="00A8678B" w:rsidRDefault="008844C0" w:rsidP="00046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6660">
              <w:rPr>
                <w:rFonts w:ascii="Times New Roman" w:hAnsi="Times New Roman" w:cs="Times New Roman"/>
                <w:sz w:val="16"/>
                <w:szCs w:val="16"/>
              </w:rPr>
              <w:t>634002 Servis, údržba, opravy a výdavky s tým spojené</w:t>
            </w:r>
          </w:p>
        </w:tc>
      </w:tr>
      <w:tr w:rsidR="008844C0" w14:paraId="54EA37B5" w14:textId="77777777" w:rsidTr="007C0691">
        <w:tc>
          <w:tcPr>
            <w:tcW w:w="3497" w:type="dxa"/>
            <w:vMerge/>
          </w:tcPr>
          <w:p w14:paraId="5A2FD83A" w14:textId="77777777" w:rsidR="008844C0" w:rsidRPr="00A8678B" w:rsidRDefault="008844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vMerge/>
          </w:tcPr>
          <w:p w14:paraId="71D7702A" w14:textId="77777777" w:rsidR="008844C0" w:rsidRPr="00A8678B" w:rsidRDefault="00884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70F6E0A2" w14:textId="77777777" w:rsidR="008844C0" w:rsidRPr="00A8678B" w:rsidRDefault="00884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A149DEA" w14:textId="77777777" w:rsidR="008844C0" w:rsidRPr="00A8678B" w:rsidRDefault="00884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</w:tcPr>
          <w:p w14:paraId="13FAE59D" w14:textId="77777777" w:rsidR="008844C0" w:rsidRPr="00A8678B" w:rsidRDefault="0088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D9C">
              <w:rPr>
                <w:rFonts w:ascii="Times New Roman" w:hAnsi="Times New Roman" w:cs="Times New Roman"/>
                <w:sz w:val="20"/>
                <w:szCs w:val="20"/>
              </w:rPr>
              <w:t>635 Rutinná a štandardná údržba</w:t>
            </w:r>
          </w:p>
        </w:tc>
        <w:tc>
          <w:tcPr>
            <w:tcW w:w="3402" w:type="dxa"/>
          </w:tcPr>
          <w:p w14:paraId="1B477614" w14:textId="77777777" w:rsidR="008844C0" w:rsidRPr="00C94D9C" w:rsidRDefault="008844C0" w:rsidP="00C94D9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4D9C">
              <w:rPr>
                <w:rFonts w:ascii="Times New Roman" w:hAnsi="Times New Roman" w:cs="Times New Roman"/>
                <w:sz w:val="16"/>
                <w:szCs w:val="16"/>
              </w:rPr>
              <w:t>635001 Interiérového vybavenia</w:t>
            </w:r>
          </w:p>
          <w:p w14:paraId="1F89A007" w14:textId="77777777" w:rsidR="008844C0" w:rsidRPr="00C94D9C" w:rsidRDefault="008844C0" w:rsidP="00C94D9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4D9C">
              <w:rPr>
                <w:rFonts w:ascii="Times New Roman" w:hAnsi="Times New Roman" w:cs="Times New Roman"/>
                <w:sz w:val="16"/>
                <w:szCs w:val="16"/>
              </w:rPr>
              <w:t>635002 Výpočtovej techniky</w:t>
            </w:r>
          </w:p>
          <w:p w14:paraId="7DCD004F" w14:textId="77777777" w:rsidR="008844C0" w:rsidRPr="00C94D9C" w:rsidRDefault="008844C0" w:rsidP="00C94D9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C94D9C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635003 Telekomunikačnej techniky </w:t>
            </w:r>
          </w:p>
          <w:p w14:paraId="3C91D9C0" w14:textId="77777777" w:rsidR="008844C0" w:rsidRPr="00C94D9C" w:rsidRDefault="008844C0" w:rsidP="00C94D9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C94D9C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635004 Prevádzkových strojov, prístrojov, zariadení, techniky a náradia </w:t>
            </w:r>
          </w:p>
          <w:p w14:paraId="425B68C0" w14:textId="77777777" w:rsidR="008844C0" w:rsidRPr="00B0037C" w:rsidRDefault="008844C0" w:rsidP="00C94D9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4D9C">
              <w:rPr>
                <w:rFonts w:ascii="Times New Roman" w:hAnsi="Times New Roman" w:cs="Times New Roman"/>
                <w:sz w:val="16"/>
                <w:szCs w:val="16"/>
              </w:rPr>
              <w:t xml:space="preserve">635005 Špeciálnych strojov, prístrojov, zariadení, </w:t>
            </w:r>
            <w:r w:rsidRPr="00B0037C">
              <w:rPr>
                <w:rFonts w:ascii="Times New Roman" w:hAnsi="Times New Roman" w:cs="Times New Roman"/>
                <w:sz w:val="16"/>
                <w:szCs w:val="16"/>
              </w:rPr>
              <w:t>techniky a náradia</w:t>
            </w:r>
          </w:p>
          <w:p w14:paraId="36540849" w14:textId="77777777" w:rsidR="008844C0" w:rsidRPr="00B0037C" w:rsidRDefault="008844C0" w:rsidP="004D24C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0037C">
              <w:rPr>
                <w:rFonts w:ascii="Times New Roman" w:hAnsi="Times New Roman" w:cs="Times New Roman"/>
                <w:sz w:val="16"/>
                <w:szCs w:val="16"/>
              </w:rPr>
              <w:t>635006 Budov, objektov alebo ich častí</w:t>
            </w:r>
          </w:p>
          <w:p w14:paraId="47CE6AF6" w14:textId="239D709B" w:rsidR="008844C0" w:rsidRPr="00A8678B" w:rsidRDefault="008844C0" w:rsidP="004D24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ADA">
              <w:rPr>
                <w:rFonts w:ascii="Times New Roman" w:hAnsi="Times New Roman" w:cs="Times New Roman"/>
                <w:sz w:val="16"/>
                <w:szCs w:val="16"/>
              </w:rPr>
              <w:t>635009 Softvéru</w:t>
            </w:r>
          </w:p>
        </w:tc>
      </w:tr>
      <w:tr w:rsidR="008844C0" w14:paraId="134EC20D" w14:textId="77777777" w:rsidTr="007C0691">
        <w:tc>
          <w:tcPr>
            <w:tcW w:w="3497" w:type="dxa"/>
            <w:vMerge/>
          </w:tcPr>
          <w:p w14:paraId="3867FA83" w14:textId="77777777" w:rsidR="008844C0" w:rsidRPr="00A8678B" w:rsidRDefault="008844C0" w:rsidP="00C94D9C">
            <w:pPr>
              <w:rPr>
                <w:rFonts w:ascii="Times New Roman" w:hAnsi="Times New Roman" w:cs="Times New Roman"/>
              </w:rPr>
            </w:pPr>
            <w:bookmarkStart w:id="18" w:name="_GoBack" w:colFirst="1" w:colLast="1"/>
          </w:p>
        </w:tc>
        <w:tc>
          <w:tcPr>
            <w:tcW w:w="3231" w:type="dxa"/>
            <w:vMerge w:val="restart"/>
          </w:tcPr>
          <w:p w14:paraId="5C2A7D94" w14:textId="15D94723" w:rsidR="008844C0" w:rsidRPr="00A8678B" w:rsidRDefault="008844C0" w:rsidP="00C94D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 Cestovné náhrady</w:t>
            </w:r>
          </w:p>
        </w:tc>
        <w:tc>
          <w:tcPr>
            <w:tcW w:w="1148" w:type="dxa"/>
            <w:vMerge w:val="restart"/>
          </w:tcPr>
          <w:p w14:paraId="65208296" w14:textId="77777777" w:rsidR="008844C0" w:rsidRDefault="008844C0" w:rsidP="00C94D9C">
            <w:r w:rsidRPr="000A4ECA">
              <w:rPr>
                <w:rFonts w:ascii="Times New Roman" w:hAnsi="Times New Roman" w:cs="Times New Roman"/>
                <w:sz w:val="20"/>
                <w:szCs w:val="20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14:paraId="2B3E9CF2" w14:textId="77777777" w:rsidR="008844C0" w:rsidRPr="00A8678B" w:rsidRDefault="008844C0" w:rsidP="00C94D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 tovary a služby</w:t>
            </w:r>
          </w:p>
        </w:tc>
        <w:tc>
          <w:tcPr>
            <w:tcW w:w="2254" w:type="dxa"/>
          </w:tcPr>
          <w:p w14:paraId="1C17AB56" w14:textId="77777777" w:rsidR="008844C0" w:rsidRPr="00A8678B" w:rsidRDefault="008844C0" w:rsidP="00C94D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631 Cestovné náhrady</w:t>
            </w:r>
          </w:p>
        </w:tc>
        <w:tc>
          <w:tcPr>
            <w:tcW w:w="3402" w:type="dxa"/>
          </w:tcPr>
          <w:p w14:paraId="5314B74A" w14:textId="77777777" w:rsidR="008844C0" w:rsidRPr="00A97BA8" w:rsidRDefault="008844C0" w:rsidP="00C94D9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97BA8">
              <w:rPr>
                <w:rFonts w:ascii="Times New Roman" w:hAnsi="Times New Roman" w:cs="Times New Roman"/>
                <w:sz w:val="16"/>
                <w:szCs w:val="16"/>
              </w:rPr>
              <w:t>631001 Tuzemské</w:t>
            </w:r>
          </w:p>
          <w:p w14:paraId="5CC882CC" w14:textId="77777777" w:rsidR="008844C0" w:rsidRPr="00A8678B" w:rsidRDefault="008844C0" w:rsidP="004D24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BA8">
              <w:rPr>
                <w:rFonts w:ascii="Times New Roman" w:hAnsi="Times New Roman" w:cs="Times New Roman"/>
                <w:sz w:val="16"/>
                <w:szCs w:val="16"/>
              </w:rPr>
              <w:t>631002</w:t>
            </w:r>
            <w:r w:rsidRPr="00C94D9C">
              <w:rPr>
                <w:rFonts w:ascii="Times New Roman" w:hAnsi="Times New Roman" w:cs="Times New Roman"/>
                <w:sz w:val="16"/>
                <w:szCs w:val="16"/>
              </w:rPr>
              <w:t xml:space="preserve"> Zahraničné</w:t>
            </w:r>
          </w:p>
        </w:tc>
      </w:tr>
      <w:bookmarkEnd w:id="18"/>
      <w:tr w:rsidR="008844C0" w14:paraId="3D15C86F" w14:textId="77777777" w:rsidTr="007C0691">
        <w:tc>
          <w:tcPr>
            <w:tcW w:w="3497" w:type="dxa"/>
            <w:vMerge/>
          </w:tcPr>
          <w:p w14:paraId="4F771C74" w14:textId="77777777" w:rsidR="008844C0" w:rsidRPr="00A8678B" w:rsidRDefault="008844C0" w:rsidP="00C94D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vMerge/>
          </w:tcPr>
          <w:p w14:paraId="286ECD63" w14:textId="77777777" w:rsidR="008844C0" w:rsidRPr="00A8678B" w:rsidRDefault="008844C0" w:rsidP="00C94D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3DCA0A75" w14:textId="77777777" w:rsidR="008844C0" w:rsidRPr="000A4ECA" w:rsidRDefault="008844C0" w:rsidP="00C94D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B000CE3" w14:textId="77777777" w:rsidR="008844C0" w:rsidRDefault="008844C0" w:rsidP="00C94D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</w:tcPr>
          <w:p w14:paraId="1BFB26E6" w14:textId="77777777" w:rsidR="008844C0" w:rsidRDefault="008844C0" w:rsidP="00C94D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637 Služby </w:t>
            </w:r>
          </w:p>
        </w:tc>
        <w:tc>
          <w:tcPr>
            <w:tcW w:w="3402" w:type="dxa"/>
          </w:tcPr>
          <w:p w14:paraId="0D101582" w14:textId="77777777" w:rsidR="008844C0" w:rsidRPr="00C94D9C" w:rsidRDefault="008844C0" w:rsidP="00C94D9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1AED">
              <w:rPr>
                <w:rFonts w:ascii="Times New Roman" w:hAnsi="Times New Roman" w:cs="Times New Roman"/>
                <w:sz w:val="16"/>
                <w:szCs w:val="16"/>
              </w:rPr>
              <w:t>637007 Cestovné</w:t>
            </w:r>
            <w:r w:rsidRPr="00C94D9C">
              <w:rPr>
                <w:rFonts w:ascii="Times New Roman" w:hAnsi="Times New Roman" w:cs="Times New Roman"/>
                <w:sz w:val="16"/>
                <w:szCs w:val="16"/>
              </w:rPr>
              <w:t xml:space="preserve"> náhrady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C94D9C">
              <w:rPr>
                <w:rFonts w:ascii="Times New Roman" w:hAnsi="Times New Roman" w:cs="Times New Roman"/>
                <w:sz w:val="16"/>
                <w:szCs w:val="16"/>
              </w:rPr>
              <w:t>Cestovné náhrady a cestovné výdavky iným než vlastným zamestnancom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8844C0" w14:paraId="37192465" w14:textId="77777777" w:rsidTr="007C0691">
        <w:tc>
          <w:tcPr>
            <w:tcW w:w="3497" w:type="dxa"/>
            <w:vMerge/>
          </w:tcPr>
          <w:p w14:paraId="07B72A9C" w14:textId="77777777" w:rsidR="008844C0" w:rsidRPr="00A8678B" w:rsidRDefault="008844C0" w:rsidP="00C94D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vMerge w:val="restart"/>
          </w:tcPr>
          <w:p w14:paraId="73508672" w14:textId="28530B0E" w:rsidR="008844C0" w:rsidRPr="00A8678B" w:rsidRDefault="008844C0" w:rsidP="00C94D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 Ostatné služby</w:t>
            </w:r>
          </w:p>
        </w:tc>
        <w:tc>
          <w:tcPr>
            <w:tcW w:w="1148" w:type="dxa"/>
            <w:vMerge w:val="restart"/>
          </w:tcPr>
          <w:p w14:paraId="7342B1DB" w14:textId="77777777" w:rsidR="008844C0" w:rsidRDefault="008844C0" w:rsidP="00C94D9C">
            <w:r w:rsidRPr="000A4ECA">
              <w:rPr>
                <w:rFonts w:ascii="Times New Roman" w:hAnsi="Times New Roman" w:cs="Times New Roman"/>
                <w:sz w:val="20"/>
                <w:szCs w:val="20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14:paraId="60AE14DE" w14:textId="77777777" w:rsidR="008844C0" w:rsidRPr="00A8678B" w:rsidRDefault="008844C0" w:rsidP="00C94D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 tovary a služby</w:t>
            </w:r>
          </w:p>
        </w:tc>
        <w:tc>
          <w:tcPr>
            <w:tcW w:w="2254" w:type="dxa"/>
          </w:tcPr>
          <w:p w14:paraId="116381A9" w14:textId="77777777" w:rsidR="008844C0" w:rsidRPr="00A8678B" w:rsidRDefault="008844C0" w:rsidP="00C94D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C77">
              <w:rPr>
                <w:rFonts w:ascii="Times New Roman" w:hAnsi="Times New Roman" w:cs="Times New Roman"/>
                <w:sz w:val="20"/>
                <w:szCs w:val="20"/>
              </w:rPr>
              <w:t>632 Energie, voda a komunikácie</w:t>
            </w:r>
          </w:p>
        </w:tc>
        <w:tc>
          <w:tcPr>
            <w:tcW w:w="3402" w:type="dxa"/>
          </w:tcPr>
          <w:p w14:paraId="3171F149" w14:textId="77777777" w:rsidR="008844C0" w:rsidRPr="00DD3566" w:rsidRDefault="008844C0" w:rsidP="00DD356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632003 </w:t>
            </w:r>
            <w:r w:rsidRPr="00DD35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Poštové služby a telekomunikačné služby</w:t>
            </w:r>
          </w:p>
          <w:p w14:paraId="7B423C88" w14:textId="77777777" w:rsidR="008844C0" w:rsidRPr="00A8678B" w:rsidRDefault="008844C0" w:rsidP="00DD35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356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632004 Komunikačná infraštruktúra</w:t>
            </w:r>
          </w:p>
        </w:tc>
      </w:tr>
      <w:tr w:rsidR="008844C0" w14:paraId="1F365011" w14:textId="77777777" w:rsidTr="007C0691">
        <w:tc>
          <w:tcPr>
            <w:tcW w:w="3497" w:type="dxa"/>
            <w:vMerge/>
          </w:tcPr>
          <w:p w14:paraId="5A95FB40" w14:textId="77777777" w:rsidR="008844C0" w:rsidRDefault="008844C0" w:rsidP="00A4687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</w:tcPr>
          <w:p w14:paraId="673676B4" w14:textId="77777777" w:rsidR="008844C0" w:rsidRPr="00A8678B" w:rsidRDefault="008844C0" w:rsidP="006E7E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2F74D4AC" w14:textId="77777777" w:rsidR="008844C0" w:rsidRPr="00A8678B" w:rsidRDefault="00884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00F98F0" w14:textId="77777777" w:rsidR="008844C0" w:rsidRPr="00A8678B" w:rsidRDefault="00884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</w:tcPr>
          <w:p w14:paraId="616AE97B" w14:textId="77777777" w:rsidR="008844C0" w:rsidRPr="006E7E83" w:rsidRDefault="00884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633 Materiál</w:t>
            </w:r>
          </w:p>
        </w:tc>
        <w:tc>
          <w:tcPr>
            <w:tcW w:w="3402" w:type="dxa"/>
          </w:tcPr>
          <w:p w14:paraId="5D8BF9A9" w14:textId="77777777" w:rsidR="008844C0" w:rsidRDefault="008844C0" w:rsidP="006E7E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E83">
              <w:rPr>
                <w:rFonts w:ascii="Times New Roman" w:hAnsi="Times New Roman" w:cs="Times New Roman"/>
                <w:sz w:val="16"/>
                <w:szCs w:val="16"/>
              </w:rPr>
              <w:t>633016 Reprezentačné</w:t>
            </w:r>
          </w:p>
          <w:p w14:paraId="5DF5AA66" w14:textId="77777777" w:rsidR="008844C0" w:rsidRPr="001E29B6" w:rsidRDefault="008844C0" w:rsidP="001E2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633013 </w:t>
            </w:r>
            <w:r w:rsidRPr="001E29B6">
              <w:rPr>
                <w:rFonts w:ascii="Times New Roman" w:hAnsi="Times New Roman" w:cs="Times New Roman"/>
                <w:sz w:val="16"/>
                <w:szCs w:val="16"/>
              </w:rPr>
              <w:t>Softvér</w:t>
            </w:r>
          </w:p>
          <w:p w14:paraId="3496FB60" w14:textId="77777777" w:rsidR="008844C0" w:rsidRPr="00A734FA" w:rsidRDefault="008844C0" w:rsidP="001E29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9B6">
              <w:rPr>
                <w:rFonts w:ascii="Times New Roman" w:hAnsi="Times New Roman" w:cs="Times New Roman"/>
                <w:sz w:val="16"/>
                <w:szCs w:val="16"/>
              </w:rPr>
              <w:t>633018 Licencie</w:t>
            </w:r>
          </w:p>
        </w:tc>
      </w:tr>
      <w:tr w:rsidR="008844C0" w14:paraId="75407C5D" w14:textId="77777777" w:rsidTr="007C0691">
        <w:tc>
          <w:tcPr>
            <w:tcW w:w="3497" w:type="dxa"/>
            <w:vMerge/>
          </w:tcPr>
          <w:p w14:paraId="01AA6CE1" w14:textId="77777777" w:rsidR="008844C0" w:rsidRDefault="008844C0" w:rsidP="006E7E8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</w:tcPr>
          <w:p w14:paraId="1139B35C" w14:textId="77777777" w:rsidR="008844C0" w:rsidRPr="00A8678B" w:rsidRDefault="008844C0" w:rsidP="006E7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6DA287F0" w14:textId="77777777" w:rsidR="008844C0" w:rsidRPr="00A8678B" w:rsidRDefault="008844C0" w:rsidP="006E7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F45EB42" w14:textId="77777777" w:rsidR="008844C0" w:rsidRPr="00A8678B" w:rsidRDefault="008844C0" w:rsidP="006E7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</w:tcPr>
          <w:p w14:paraId="085F07FD" w14:textId="77777777" w:rsidR="008844C0" w:rsidRPr="00A8678B" w:rsidRDefault="008844C0" w:rsidP="006E7E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C77">
              <w:rPr>
                <w:rFonts w:ascii="Times New Roman" w:hAnsi="Times New Roman" w:cs="Times New Roman"/>
                <w:sz w:val="20"/>
                <w:szCs w:val="20"/>
              </w:rPr>
              <w:t>634 Dopravné</w:t>
            </w:r>
          </w:p>
        </w:tc>
        <w:tc>
          <w:tcPr>
            <w:tcW w:w="3402" w:type="dxa"/>
          </w:tcPr>
          <w:p w14:paraId="40C2338D" w14:textId="77777777" w:rsidR="008844C0" w:rsidRPr="00A8678B" w:rsidRDefault="008844C0" w:rsidP="006E7E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7E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634004 Prepravné a nájom dopravných prostriedkov</w:t>
            </w:r>
          </w:p>
        </w:tc>
      </w:tr>
      <w:tr w:rsidR="008844C0" w14:paraId="37F9C111" w14:textId="77777777" w:rsidTr="007C0691">
        <w:tc>
          <w:tcPr>
            <w:tcW w:w="3497" w:type="dxa"/>
            <w:vMerge/>
          </w:tcPr>
          <w:p w14:paraId="45EFFB50" w14:textId="77777777" w:rsidR="008844C0" w:rsidRDefault="008844C0" w:rsidP="00A4687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</w:tcPr>
          <w:p w14:paraId="7E9A363E" w14:textId="77777777" w:rsidR="008844C0" w:rsidRPr="00A8678B" w:rsidRDefault="00884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7D1FD17F" w14:textId="77777777" w:rsidR="008844C0" w:rsidRPr="00A8678B" w:rsidRDefault="00884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8B4E168" w14:textId="77777777" w:rsidR="008844C0" w:rsidRPr="00A8678B" w:rsidRDefault="00884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</w:tcPr>
          <w:p w14:paraId="5E383EC0" w14:textId="77777777" w:rsidR="008844C0" w:rsidRPr="00A8678B" w:rsidRDefault="008844C0" w:rsidP="00642182">
            <w:pPr>
              <w:keepNext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 Nájomné za nájom</w:t>
            </w:r>
          </w:p>
        </w:tc>
        <w:tc>
          <w:tcPr>
            <w:tcW w:w="3402" w:type="dxa"/>
          </w:tcPr>
          <w:p w14:paraId="2ECC4223" w14:textId="77777777" w:rsidR="008844C0" w:rsidRPr="00A734FA" w:rsidRDefault="008844C0" w:rsidP="00642182">
            <w:pPr>
              <w:keepNext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34FA">
              <w:rPr>
                <w:rFonts w:ascii="Times New Roman" w:hAnsi="Times New Roman" w:cs="Times New Roman"/>
                <w:sz w:val="16"/>
                <w:szCs w:val="16"/>
              </w:rPr>
              <w:t>636001 Budov, objektov alebo ich častí</w:t>
            </w:r>
          </w:p>
          <w:p w14:paraId="6D121240" w14:textId="77777777" w:rsidR="008844C0" w:rsidRPr="00A734FA" w:rsidRDefault="008844C0" w:rsidP="00642182">
            <w:pPr>
              <w:keepNext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34FA">
              <w:rPr>
                <w:rFonts w:ascii="Times New Roman" w:hAnsi="Times New Roman" w:cs="Times New Roman"/>
                <w:sz w:val="16"/>
                <w:szCs w:val="16"/>
              </w:rPr>
              <w:t>636002 Prevádzkových strojov, prístrojov, zariadení, techniky a náradia</w:t>
            </w:r>
          </w:p>
          <w:p w14:paraId="695323C6" w14:textId="77777777" w:rsidR="008844C0" w:rsidRPr="00A734FA" w:rsidRDefault="008844C0" w:rsidP="00642182">
            <w:pPr>
              <w:keepNext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34FA">
              <w:rPr>
                <w:rFonts w:ascii="Times New Roman" w:hAnsi="Times New Roman" w:cs="Times New Roman"/>
                <w:sz w:val="16"/>
                <w:szCs w:val="16"/>
              </w:rPr>
              <w:t>636003 Špeciálnych strojov, prístrojov, zariadení, techniky, náradia a materiálu</w:t>
            </w:r>
          </w:p>
          <w:p w14:paraId="1C560CEF" w14:textId="77777777" w:rsidR="008844C0" w:rsidRPr="00A734FA" w:rsidRDefault="008844C0" w:rsidP="00642182">
            <w:pPr>
              <w:keepNext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34FA">
              <w:rPr>
                <w:rFonts w:ascii="Times New Roman" w:hAnsi="Times New Roman" w:cs="Times New Roman"/>
                <w:sz w:val="16"/>
                <w:szCs w:val="16"/>
              </w:rPr>
              <w:t xml:space="preserve">636006 Výpočtovej techniky </w:t>
            </w:r>
          </w:p>
          <w:p w14:paraId="2C3AFF52" w14:textId="77777777" w:rsidR="008844C0" w:rsidRPr="00A734FA" w:rsidRDefault="008844C0" w:rsidP="00642182">
            <w:pPr>
              <w:keepNext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34FA">
              <w:rPr>
                <w:rFonts w:ascii="Times New Roman" w:hAnsi="Times New Roman" w:cs="Times New Roman"/>
                <w:sz w:val="16"/>
                <w:szCs w:val="16"/>
              </w:rPr>
              <w:t xml:space="preserve">636007 Softvéru </w:t>
            </w:r>
          </w:p>
          <w:p w14:paraId="6E61C61A" w14:textId="77777777" w:rsidR="008844C0" w:rsidRPr="00A734FA" w:rsidRDefault="008844C0" w:rsidP="00642182">
            <w:pPr>
              <w:keepNext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34FA">
              <w:rPr>
                <w:rFonts w:ascii="Times New Roman" w:hAnsi="Times New Roman" w:cs="Times New Roman"/>
                <w:sz w:val="16"/>
                <w:szCs w:val="16"/>
              </w:rPr>
              <w:t>636008 Komunikačnej infraštruktúry</w:t>
            </w:r>
          </w:p>
        </w:tc>
      </w:tr>
      <w:tr w:rsidR="008844C0" w14:paraId="1ED5A0DE" w14:textId="77777777" w:rsidTr="007C0691">
        <w:tc>
          <w:tcPr>
            <w:tcW w:w="3497" w:type="dxa"/>
            <w:vMerge/>
          </w:tcPr>
          <w:p w14:paraId="03707921" w14:textId="77777777" w:rsidR="008844C0" w:rsidRDefault="008844C0" w:rsidP="00A4687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</w:tcPr>
          <w:p w14:paraId="1192C573" w14:textId="77777777" w:rsidR="008844C0" w:rsidRPr="00A8678B" w:rsidRDefault="00884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46AD8FEA" w14:textId="77777777" w:rsidR="008844C0" w:rsidRPr="00A8678B" w:rsidRDefault="00884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B76D442" w14:textId="77777777" w:rsidR="008844C0" w:rsidRPr="00A8678B" w:rsidRDefault="00884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</w:tcPr>
          <w:p w14:paraId="68B9B00E" w14:textId="77777777" w:rsidR="008844C0" w:rsidRPr="00A8678B" w:rsidRDefault="0088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 Služby</w:t>
            </w:r>
          </w:p>
        </w:tc>
        <w:tc>
          <w:tcPr>
            <w:tcW w:w="3402" w:type="dxa"/>
          </w:tcPr>
          <w:p w14:paraId="36A3FF40" w14:textId="77777777" w:rsidR="008844C0" w:rsidRPr="00591AED" w:rsidRDefault="008844C0" w:rsidP="00B37E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1A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637001 Školenia, kurzy, semináre, porady, konferencie, sympóziá</w:t>
            </w:r>
          </w:p>
          <w:p w14:paraId="4C83FEE2" w14:textId="77777777" w:rsidR="008844C0" w:rsidRPr="00591AED" w:rsidRDefault="008844C0" w:rsidP="00B37E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1A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637003 Propagácia, reklama a inzercia</w:t>
            </w:r>
          </w:p>
          <w:p w14:paraId="7ED60C9F" w14:textId="77777777" w:rsidR="008844C0" w:rsidRPr="00591AED" w:rsidRDefault="008844C0" w:rsidP="00B37E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1A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637004 Všeobecné služby</w:t>
            </w:r>
          </w:p>
          <w:p w14:paraId="74AF3EDF" w14:textId="77777777" w:rsidR="008844C0" w:rsidRPr="00591AED" w:rsidRDefault="008844C0" w:rsidP="00B37E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1A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637005 Špeciálne služby</w:t>
            </w:r>
          </w:p>
          <w:p w14:paraId="318BF5C3" w14:textId="77777777" w:rsidR="008844C0" w:rsidRPr="00FC6F90" w:rsidRDefault="008844C0" w:rsidP="008D73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6F90">
              <w:rPr>
                <w:rFonts w:ascii="Times New Roman" w:hAnsi="Times New Roman" w:cs="Times New Roman"/>
                <w:sz w:val="16"/>
                <w:szCs w:val="16"/>
              </w:rPr>
              <w:t>637011 Štúdie, expertízy, posudky</w:t>
            </w:r>
          </w:p>
          <w:p w14:paraId="020BEED2" w14:textId="6818BC7E" w:rsidR="00315841" w:rsidRPr="00A8678B" w:rsidRDefault="00315841" w:rsidP="008D73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F90">
              <w:rPr>
                <w:rFonts w:ascii="Times New Roman" w:hAnsi="Times New Roman" w:cs="Times New Roman"/>
                <w:sz w:val="16"/>
                <w:szCs w:val="16"/>
              </w:rPr>
              <w:t>637014 Stravovanie</w:t>
            </w:r>
          </w:p>
        </w:tc>
      </w:tr>
      <w:tr w:rsidR="00AE1C0D" w14:paraId="54657B11" w14:textId="77777777" w:rsidTr="007C0691">
        <w:tc>
          <w:tcPr>
            <w:tcW w:w="3497" w:type="dxa"/>
            <w:vMerge w:val="restart"/>
          </w:tcPr>
          <w:p w14:paraId="04892F6F" w14:textId="77777777" w:rsidR="00AE1C0D" w:rsidRDefault="00AE1C0D" w:rsidP="00A468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 Osobné výdavky</w:t>
            </w:r>
          </w:p>
          <w:p w14:paraId="1DED6415" w14:textId="77777777" w:rsidR="00AE1C0D" w:rsidRPr="00A8678B" w:rsidRDefault="00AE1C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vMerge w:val="restart"/>
          </w:tcPr>
          <w:p w14:paraId="2A3A1FB9" w14:textId="16D314EC" w:rsidR="00AE1C0D" w:rsidRPr="00A8678B" w:rsidRDefault="00AE1C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 Mzdové výdavky</w:t>
            </w:r>
          </w:p>
        </w:tc>
        <w:tc>
          <w:tcPr>
            <w:tcW w:w="1148" w:type="dxa"/>
          </w:tcPr>
          <w:p w14:paraId="12DFB2D5" w14:textId="77777777" w:rsidR="00AE1C0D" w:rsidRPr="00A8678B" w:rsidRDefault="00AE1C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ECA">
              <w:rPr>
                <w:rFonts w:ascii="Times New Roman" w:hAnsi="Times New Roman" w:cs="Times New Roman"/>
                <w:sz w:val="20"/>
                <w:szCs w:val="20"/>
              </w:rPr>
              <w:t>600 bežné výdavky</w:t>
            </w:r>
          </w:p>
        </w:tc>
        <w:tc>
          <w:tcPr>
            <w:tcW w:w="1701" w:type="dxa"/>
          </w:tcPr>
          <w:p w14:paraId="2ADC58D1" w14:textId="77777777" w:rsidR="00AE1C0D" w:rsidRPr="00B563E2" w:rsidRDefault="00AE1C0D" w:rsidP="009F1C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3E2">
              <w:rPr>
                <w:rFonts w:ascii="Times New Roman" w:hAnsi="Times New Roman" w:cs="Times New Roman"/>
                <w:sz w:val="20"/>
                <w:szCs w:val="20"/>
              </w:rPr>
              <w:t>610620 osobné náklady</w:t>
            </w:r>
          </w:p>
        </w:tc>
        <w:tc>
          <w:tcPr>
            <w:tcW w:w="2254" w:type="dxa"/>
          </w:tcPr>
          <w:p w14:paraId="62480FAF" w14:textId="77777777" w:rsidR="00AE1C0D" w:rsidRPr="00B563E2" w:rsidRDefault="00AE1C0D" w:rsidP="008D7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3E2">
              <w:rPr>
                <w:rFonts w:ascii="Times New Roman" w:hAnsi="Times New Roman" w:cs="Times New Roman"/>
                <w:sz w:val="20"/>
                <w:szCs w:val="20"/>
              </w:rPr>
              <w:t>610620 osobné náklady</w:t>
            </w:r>
          </w:p>
        </w:tc>
        <w:tc>
          <w:tcPr>
            <w:tcW w:w="3402" w:type="dxa"/>
          </w:tcPr>
          <w:p w14:paraId="018E8A8A" w14:textId="230E3BD3" w:rsidR="00AE1C0D" w:rsidRPr="00A8678B" w:rsidRDefault="00AE1C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12A4">
              <w:rPr>
                <w:rFonts w:ascii="Times New Roman" w:hAnsi="Times New Roman" w:cs="Times New Roman"/>
                <w:sz w:val="16"/>
                <w:szCs w:val="16"/>
              </w:rPr>
              <w:t xml:space="preserve">Okrem 613, </w:t>
            </w:r>
            <w:r w:rsidRPr="004D24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615,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627, </w:t>
            </w:r>
            <w:r w:rsidRPr="004D24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628</w:t>
            </w:r>
          </w:p>
        </w:tc>
      </w:tr>
      <w:tr w:rsidR="00AE1C0D" w14:paraId="0432AC38" w14:textId="77777777" w:rsidTr="007C0691">
        <w:tc>
          <w:tcPr>
            <w:tcW w:w="3497" w:type="dxa"/>
            <w:vMerge/>
          </w:tcPr>
          <w:p w14:paraId="542F1816" w14:textId="77777777" w:rsidR="00AE1C0D" w:rsidRDefault="00AE1C0D" w:rsidP="00A4687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</w:tcPr>
          <w:p w14:paraId="1E4AC2BF" w14:textId="77777777" w:rsidR="00AE1C0D" w:rsidRPr="00A8678B" w:rsidRDefault="00AE1C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</w:tcPr>
          <w:p w14:paraId="351DE644" w14:textId="77777777" w:rsidR="00AE1C0D" w:rsidRPr="000A4ECA" w:rsidRDefault="00AE1C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717801D" w14:textId="77777777" w:rsidR="00AE1C0D" w:rsidRPr="008D737F" w:rsidRDefault="00AE1C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 tovary a služby</w:t>
            </w:r>
          </w:p>
        </w:tc>
        <w:tc>
          <w:tcPr>
            <w:tcW w:w="2254" w:type="dxa"/>
          </w:tcPr>
          <w:p w14:paraId="3B9AC854" w14:textId="77777777" w:rsidR="00AE1C0D" w:rsidRPr="008D737F" w:rsidRDefault="00AE1C0D" w:rsidP="008D7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 Služby</w:t>
            </w:r>
          </w:p>
        </w:tc>
        <w:tc>
          <w:tcPr>
            <w:tcW w:w="3402" w:type="dxa"/>
          </w:tcPr>
          <w:p w14:paraId="3C0418A8" w14:textId="77777777" w:rsidR="00AE1C0D" w:rsidRPr="00591AED" w:rsidRDefault="00AE1C0D" w:rsidP="008D73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1A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637027 Odmeny zamestnancov mimopracovného pomeru</w:t>
            </w:r>
          </w:p>
        </w:tc>
      </w:tr>
      <w:tr w:rsidR="00AE1C0D" w14:paraId="0D2C7317" w14:textId="77777777" w:rsidTr="007C0691">
        <w:trPr>
          <w:trHeight w:val="1034"/>
        </w:trPr>
        <w:tc>
          <w:tcPr>
            <w:tcW w:w="3497" w:type="dxa"/>
            <w:vMerge/>
          </w:tcPr>
          <w:p w14:paraId="270582E3" w14:textId="77777777" w:rsidR="00AE1C0D" w:rsidRDefault="00AE1C0D" w:rsidP="00A4687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</w:tcPr>
          <w:p w14:paraId="20DC2B78" w14:textId="77777777" w:rsidR="00AE1C0D" w:rsidRPr="00A8678B" w:rsidRDefault="00AE1C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</w:tcPr>
          <w:p w14:paraId="397C60E1" w14:textId="77777777" w:rsidR="00AE1C0D" w:rsidRPr="000A4ECA" w:rsidRDefault="00AE1C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39D59BF" w14:textId="77777777" w:rsidR="00AE1C0D" w:rsidRPr="008D737F" w:rsidRDefault="00AE1C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737F">
              <w:rPr>
                <w:rFonts w:ascii="Times New Roman" w:hAnsi="Times New Roman" w:cs="Times New Roman"/>
                <w:sz w:val="20"/>
                <w:szCs w:val="20"/>
              </w:rPr>
              <w:t>640 Bežné transfery</w:t>
            </w:r>
          </w:p>
        </w:tc>
        <w:tc>
          <w:tcPr>
            <w:tcW w:w="2254" w:type="dxa"/>
          </w:tcPr>
          <w:p w14:paraId="7688F58F" w14:textId="77777777" w:rsidR="00AE1C0D" w:rsidRPr="008D737F" w:rsidRDefault="00AE1C0D" w:rsidP="008D73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737F">
              <w:rPr>
                <w:rFonts w:ascii="Times New Roman" w:hAnsi="Times New Roman" w:cs="Times New Roman"/>
                <w:sz w:val="20"/>
                <w:szCs w:val="20"/>
              </w:rPr>
              <w:t>642 Transfery jednotlivcom a neziskovým právnickým osobám</w:t>
            </w:r>
          </w:p>
        </w:tc>
        <w:tc>
          <w:tcPr>
            <w:tcW w:w="3402" w:type="dxa"/>
          </w:tcPr>
          <w:p w14:paraId="7F4174D8" w14:textId="77777777" w:rsidR="00AE1C0D" w:rsidRPr="00591AED" w:rsidRDefault="00AE1C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A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642015 Na nemocenské dávky</w:t>
            </w:r>
          </w:p>
        </w:tc>
      </w:tr>
      <w:tr w:rsidR="00212186" w:rsidRPr="005C2F2C" w14:paraId="60C485E1" w14:textId="77777777" w:rsidTr="003331FE">
        <w:trPr>
          <w:trHeight w:val="230"/>
        </w:trPr>
        <w:tc>
          <w:tcPr>
            <w:tcW w:w="3497" w:type="dxa"/>
            <w:vMerge w:val="restart"/>
          </w:tcPr>
          <w:p w14:paraId="7D47ED21" w14:textId="77777777" w:rsidR="00212186" w:rsidRPr="005C2F2C" w:rsidRDefault="00212186" w:rsidP="004D24C0">
            <w:pPr>
              <w:rPr>
                <w:rFonts w:ascii="Times New Roman" w:hAnsi="Times New Roman" w:cs="Times New Roman"/>
                <w:b/>
              </w:rPr>
            </w:pPr>
            <w:r w:rsidRPr="005C2F2C">
              <w:rPr>
                <w:rFonts w:ascii="Times New Roman" w:hAnsi="Times New Roman" w:cs="Times New Roman"/>
                <w:b/>
              </w:rPr>
              <w:t>54 Ostatné výdavky</w:t>
            </w:r>
          </w:p>
          <w:p w14:paraId="4B60F888" w14:textId="77777777" w:rsidR="00212186" w:rsidRPr="005C2F2C" w:rsidRDefault="00212186" w:rsidP="004D24C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31" w:type="dxa"/>
            <w:vMerge w:val="restart"/>
          </w:tcPr>
          <w:p w14:paraId="36614450" w14:textId="1424611A" w:rsidR="00212186" w:rsidRPr="005C2F2C" w:rsidRDefault="00212186" w:rsidP="004D2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2F2C">
              <w:rPr>
                <w:rFonts w:ascii="Times New Roman" w:hAnsi="Times New Roman" w:cs="Times New Roman"/>
                <w:sz w:val="20"/>
                <w:szCs w:val="20"/>
              </w:rPr>
              <w:t>548 Výdavky na prevádzkovú činnosť</w:t>
            </w:r>
          </w:p>
        </w:tc>
        <w:tc>
          <w:tcPr>
            <w:tcW w:w="1148" w:type="dxa"/>
            <w:vMerge w:val="restart"/>
          </w:tcPr>
          <w:p w14:paraId="4C868CD9" w14:textId="77777777" w:rsidR="00212186" w:rsidRDefault="00212186" w:rsidP="004D24C0">
            <w:r w:rsidRPr="000A4ECA">
              <w:rPr>
                <w:rFonts w:ascii="Times New Roman" w:hAnsi="Times New Roman" w:cs="Times New Roman"/>
                <w:sz w:val="20"/>
                <w:szCs w:val="20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14:paraId="60D64E3A" w14:textId="77777777" w:rsidR="00212186" w:rsidRPr="00A8678B" w:rsidRDefault="00212186" w:rsidP="004D2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 tovary a služby</w:t>
            </w:r>
          </w:p>
        </w:tc>
        <w:tc>
          <w:tcPr>
            <w:tcW w:w="2254" w:type="dxa"/>
          </w:tcPr>
          <w:p w14:paraId="1883E868" w14:textId="77777777" w:rsidR="00212186" w:rsidRPr="005C2F2C" w:rsidRDefault="00212186" w:rsidP="004D2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24C0">
              <w:rPr>
                <w:rFonts w:ascii="Times New Roman" w:hAnsi="Times New Roman" w:cs="Times New Roman"/>
                <w:sz w:val="20"/>
                <w:szCs w:val="20"/>
              </w:rPr>
              <w:t>634 Dopravné</w:t>
            </w:r>
          </w:p>
        </w:tc>
        <w:tc>
          <w:tcPr>
            <w:tcW w:w="3402" w:type="dxa"/>
          </w:tcPr>
          <w:p w14:paraId="17778F63" w14:textId="5F7DD3D5" w:rsidR="00212186" w:rsidRPr="00591AED" w:rsidRDefault="00212186" w:rsidP="004D24C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1A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634003 Poistenie</w:t>
            </w:r>
          </w:p>
        </w:tc>
      </w:tr>
      <w:tr w:rsidR="00212186" w:rsidRPr="005C2F2C" w14:paraId="65F1519D" w14:textId="77777777" w:rsidTr="007C0691">
        <w:tc>
          <w:tcPr>
            <w:tcW w:w="3497" w:type="dxa"/>
            <w:vMerge/>
          </w:tcPr>
          <w:p w14:paraId="2BBB8941" w14:textId="77777777" w:rsidR="00212186" w:rsidRPr="005C2F2C" w:rsidRDefault="00212186" w:rsidP="004D24C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</w:tcPr>
          <w:p w14:paraId="548D4440" w14:textId="77777777" w:rsidR="00212186" w:rsidRPr="005C2F2C" w:rsidRDefault="00212186" w:rsidP="004D2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4A802996" w14:textId="77777777" w:rsidR="00212186" w:rsidRPr="000A4ECA" w:rsidRDefault="00212186" w:rsidP="004D2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1C82D45" w14:textId="77777777" w:rsidR="00212186" w:rsidRDefault="00212186" w:rsidP="004D2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</w:tcPr>
          <w:p w14:paraId="677D785F" w14:textId="1439140C" w:rsidR="00212186" w:rsidRPr="004D24C0" w:rsidRDefault="00212186" w:rsidP="004D2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 Služby</w:t>
            </w:r>
          </w:p>
        </w:tc>
        <w:tc>
          <w:tcPr>
            <w:tcW w:w="3402" w:type="dxa"/>
          </w:tcPr>
          <w:p w14:paraId="537FB937" w14:textId="412DC30F" w:rsidR="00212186" w:rsidRPr="00591AED" w:rsidRDefault="00212186" w:rsidP="004D24C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1A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637015 Poistné</w:t>
            </w:r>
          </w:p>
        </w:tc>
      </w:tr>
      <w:tr w:rsidR="00212186" w:rsidRPr="005C2F2C" w14:paraId="0FD093E9" w14:textId="77777777" w:rsidTr="007C0691">
        <w:tc>
          <w:tcPr>
            <w:tcW w:w="3497" w:type="dxa"/>
            <w:vMerge w:val="restart"/>
          </w:tcPr>
          <w:p w14:paraId="6E50FC6D" w14:textId="77777777" w:rsidR="00212186" w:rsidRPr="005C2F2C" w:rsidRDefault="00212186" w:rsidP="004D24C0">
            <w:pPr>
              <w:rPr>
                <w:rFonts w:ascii="Times New Roman" w:hAnsi="Times New Roman" w:cs="Times New Roman"/>
                <w:b/>
              </w:rPr>
            </w:pPr>
            <w:r w:rsidRPr="005C2F2C">
              <w:rPr>
                <w:rFonts w:ascii="Times New Roman" w:hAnsi="Times New Roman" w:cs="Times New Roman"/>
                <w:b/>
              </w:rPr>
              <w:t>56 Finančné výdavky a poplatky</w:t>
            </w:r>
          </w:p>
          <w:p w14:paraId="33F0CCD2" w14:textId="77777777" w:rsidR="00212186" w:rsidRPr="005C2F2C" w:rsidRDefault="00212186" w:rsidP="004D24C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31" w:type="dxa"/>
            <w:vMerge w:val="restart"/>
          </w:tcPr>
          <w:p w14:paraId="509C3E51" w14:textId="4A01B483" w:rsidR="00212186" w:rsidRPr="005C2F2C" w:rsidRDefault="00212186" w:rsidP="004D2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2F2C">
              <w:rPr>
                <w:rFonts w:ascii="Times New Roman" w:hAnsi="Times New Roman" w:cs="Times New Roman"/>
                <w:sz w:val="20"/>
                <w:szCs w:val="20"/>
              </w:rPr>
              <w:t>568 Ostatné finančné výdavky</w:t>
            </w:r>
          </w:p>
        </w:tc>
        <w:tc>
          <w:tcPr>
            <w:tcW w:w="1148" w:type="dxa"/>
            <w:vMerge w:val="restart"/>
          </w:tcPr>
          <w:p w14:paraId="150F7DB9" w14:textId="77777777" w:rsidR="00212186" w:rsidRDefault="00212186" w:rsidP="004D24C0">
            <w:r w:rsidRPr="000A4ECA">
              <w:rPr>
                <w:rFonts w:ascii="Times New Roman" w:hAnsi="Times New Roman" w:cs="Times New Roman"/>
                <w:sz w:val="20"/>
                <w:szCs w:val="20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14:paraId="0E56E2F3" w14:textId="77777777" w:rsidR="00212186" w:rsidRPr="00A8678B" w:rsidRDefault="00212186" w:rsidP="004D2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 tovary a služby</w:t>
            </w:r>
          </w:p>
        </w:tc>
        <w:tc>
          <w:tcPr>
            <w:tcW w:w="2254" w:type="dxa"/>
          </w:tcPr>
          <w:p w14:paraId="364D355B" w14:textId="77777777" w:rsidR="00212186" w:rsidRPr="005C2F2C" w:rsidRDefault="00212186" w:rsidP="004D2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24C0">
              <w:rPr>
                <w:rFonts w:ascii="Times New Roman" w:hAnsi="Times New Roman" w:cs="Times New Roman"/>
                <w:sz w:val="20"/>
                <w:szCs w:val="20"/>
              </w:rPr>
              <w:t>634 Dopravné</w:t>
            </w:r>
          </w:p>
        </w:tc>
        <w:tc>
          <w:tcPr>
            <w:tcW w:w="3402" w:type="dxa"/>
          </w:tcPr>
          <w:p w14:paraId="0EF2B020" w14:textId="77777777" w:rsidR="00212186" w:rsidRPr="00591AED" w:rsidRDefault="00212186" w:rsidP="004D24C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1A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634005 Karty, známky, poplatky</w:t>
            </w:r>
          </w:p>
          <w:p w14:paraId="4B04BCEC" w14:textId="77777777" w:rsidR="00212186" w:rsidRPr="00591AED" w:rsidRDefault="00212186" w:rsidP="004D24C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12186" w:rsidRPr="005C2F2C" w14:paraId="091D70CA" w14:textId="77777777" w:rsidTr="007C0691">
        <w:tc>
          <w:tcPr>
            <w:tcW w:w="3497" w:type="dxa"/>
            <w:vMerge/>
          </w:tcPr>
          <w:p w14:paraId="0C90F1A4" w14:textId="77777777" w:rsidR="00212186" w:rsidRPr="005C2F2C" w:rsidRDefault="00212186" w:rsidP="004D24C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</w:tcPr>
          <w:p w14:paraId="2F92D69A" w14:textId="77777777" w:rsidR="00212186" w:rsidRPr="005C2F2C" w:rsidRDefault="00212186" w:rsidP="004D2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2F3FAA5D" w14:textId="77777777" w:rsidR="00212186" w:rsidRPr="000A4ECA" w:rsidRDefault="00212186" w:rsidP="004D2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8777226" w14:textId="77777777" w:rsidR="00212186" w:rsidRDefault="00212186" w:rsidP="004D2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</w:tcPr>
          <w:p w14:paraId="5962F6C4" w14:textId="23524669" w:rsidR="00212186" w:rsidRPr="004D24C0" w:rsidRDefault="00212186" w:rsidP="004D2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637 Služby </w:t>
            </w:r>
          </w:p>
        </w:tc>
        <w:tc>
          <w:tcPr>
            <w:tcW w:w="3402" w:type="dxa"/>
          </w:tcPr>
          <w:p w14:paraId="2F692597" w14:textId="77777777" w:rsidR="00212186" w:rsidRPr="00591AED" w:rsidRDefault="00212186" w:rsidP="002121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1AED">
              <w:rPr>
                <w:rFonts w:ascii="Times New Roman" w:hAnsi="Times New Roman" w:cs="Times New Roman"/>
                <w:sz w:val="16"/>
                <w:szCs w:val="16"/>
              </w:rPr>
              <w:t>637012 Poplatky a odvody*</w:t>
            </w:r>
          </w:p>
          <w:p w14:paraId="551737D5" w14:textId="77777777" w:rsidR="00212186" w:rsidRPr="00591AED" w:rsidRDefault="00212186" w:rsidP="002121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1AED">
              <w:rPr>
                <w:rFonts w:ascii="Times New Roman" w:hAnsi="Times New Roman" w:cs="Times New Roman"/>
                <w:sz w:val="16"/>
                <w:szCs w:val="16"/>
              </w:rPr>
              <w:t>637023 Kolkové známky</w:t>
            </w:r>
          </w:p>
          <w:p w14:paraId="44A1AAAC" w14:textId="2BE6ECCD" w:rsidR="00212186" w:rsidRPr="00591AED" w:rsidRDefault="00212186" w:rsidP="0021218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14:paraId="2663EB2F" w14:textId="77777777" w:rsidR="00212186" w:rsidRDefault="00212186" w:rsidP="00137D62">
      <w:pPr>
        <w:ind w:hanging="851"/>
        <w:rPr>
          <w:color w:val="FF0000"/>
          <w:sz w:val="16"/>
          <w:szCs w:val="16"/>
        </w:rPr>
      </w:pPr>
    </w:p>
    <w:p w14:paraId="4FC713E1" w14:textId="32C610E9" w:rsidR="00F857B1" w:rsidRDefault="00137D62" w:rsidP="00137D62">
      <w:pPr>
        <w:ind w:hanging="851"/>
        <w:rPr>
          <w:sz w:val="16"/>
          <w:szCs w:val="16"/>
        </w:rPr>
      </w:pPr>
      <w:r w:rsidRPr="005E3866">
        <w:rPr>
          <w:sz w:val="16"/>
          <w:szCs w:val="16"/>
        </w:rPr>
        <w:t>*v rámci uvedenej ekonomickej klasifikácie sú oprávnené len správne, notárske a miestne poplatky</w:t>
      </w:r>
    </w:p>
    <w:p w14:paraId="2B3AE3C5" w14:textId="77777777" w:rsidR="00591AED" w:rsidRDefault="00591AED" w:rsidP="00137D62">
      <w:pPr>
        <w:ind w:hanging="851"/>
        <w:rPr>
          <w:sz w:val="16"/>
          <w:szCs w:val="16"/>
        </w:rPr>
      </w:pPr>
    </w:p>
    <w:p w14:paraId="3416965B" w14:textId="77777777" w:rsidR="00591AED" w:rsidDel="00487827" w:rsidRDefault="00591AED" w:rsidP="00487827">
      <w:pPr>
        <w:rPr>
          <w:del w:id="19" w:author="metodika2 " w:date="2016-08-05T14:25:00Z"/>
          <w:sz w:val="16"/>
          <w:szCs w:val="16"/>
        </w:rPr>
      </w:pPr>
    </w:p>
    <w:p w14:paraId="512AC8D3" w14:textId="77777777" w:rsidR="00591AED" w:rsidRPr="006B2001" w:rsidRDefault="00591AED" w:rsidP="00487827">
      <w:pPr>
        <w:rPr>
          <w:color w:val="FF0000"/>
        </w:rPr>
      </w:pPr>
    </w:p>
    <w:sectPr w:rsidR="00591AED" w:rsidRPr="006B2001" w:rsidSect="00C15B7D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184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ECECF7" w14:textId="77777777" w:rsidR="003B561F" w:rsidRDefault="003B561F" w:rsidP="00BA1FDB">
      <w:pPr>
        <w:spacing w:after="0" w:line="240" w:lineRule="auto"/>
      </w:pPr>
      <w:r>
        <w:separator/>
      </w:r>
    </w:p>
  </w:endnote>
  <w:endnote w:type="continuationSeparator" w:id="0">
    <w:p w14:paraId="267DF3AF" w14:textId="77777777" w:rsidR="003B561F" w:rsidRDefault="003B561F" w:rsidP="00BA1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D9D673" w14:textId="7A83F3DD" w:rsidR="00223DA2" w:rsidRPr="00046DBF" w:rsidRDefault="00223DA2" w:rsidP="00223DA2">
    <w:pPr>
      <w:pStyle w:val="Hlavi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Príručka k oprávnenost</w:t>
    </w:r>
    <w:r w:rsidR="00FC6F90">
      <w:rPr>
        <w:rFonts w:ascii="Times New Roman" w:hAnsi="Times New Roman" w:cs="Times New Roman"/>
        <w:sz w:val="20"/>
        <w:szCs w:val="20"/>
      </w:rPr>
      <w:t xml:space="preserve">i výdavkov pre NP a DOP verzia </w:t>
    </w:r>
    <w:ins w:id="20" w:author="metodika2 " w:date="2016-08-05T14:25:00Z">
      <w:r w:rsidR="00800E3F">
        <w:rPr>
          <w:rFonts w:ascii="Times New Roman" w:hAnsi="Times New Roman" w:cs="Times New Roman"/>
          <w:sz w:val="20"/>
          <w:szCs w:val="20"/>
        </w:rPr>
        <w:t>1</w:t>
      </w:r>
      <w:r w:rsidR="00AD699C">
        <w:rPr>
          <w:rFonts w:ascii="Times New Roman" w:hAnsi="Times New Roman" w:cs="Times New Roman"/>
          <w:sz w:val="20"/>
          <w:szCs w:val="20"/>
        </w:rPr>
        <w:t>.4</w:t>
      </w:r>
    </w:ins>
    <w:r w:rsidRPr="0085256B">
      <w:rPr>
        <w:sz w:val="20"/>
        <w:szCs w:val="20"/>
      </w:rPr>
      <w:t xml:space="preserve"> </w:t>
    </w: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</w:t>
    </w:r>
    <w:r w:rsidRPr="00046DBF">
      <w:rPr>
        <w:rFonts w:ascii="Times New Roman" w:hAnsi="Times New Roman" w:cs="Times New Roman"/>
        <w:sz w:val="20"/>
        <w:szCs w:val="20"/>
      </w:rPr>
      <w:t xml:space="preserve">strana: </w:t>
    </w:r>
    <w:r w:rsidRPr="00046DBF">
      <w:rPr>
        <w:rFonts w:ascii="Times New Roman" w:hAnsi="Times New Roman" w:cs="Times New Roman"/>
        <w:sz w:val="20"/>
        <w:szCs w:val="20"/>
      </w:rPr>
      <w:fldChar w:fldCharType="begin"/>
    </w:r>
    <w:r w:rsidRPr="00046DBF">
      <w:rPr>
        <w:rFonts w:ascii="Times New Roman" w:hAnsi="Times New Roman" w:cs="Times New Roman"/>
        <w:sz w:val="20"/>
        <w:szCs w:val="20"/>
      </w:rPr>
      <w:instrText>PAGE   \* MERGEFORMAT</w:instrText>
    </w:r>
    <w:r w:rsidRPr="00046DBF">
      <w:rPr>
        <w:rFonts w:ascii="Times New Roman" w:hAnsi="Times New Roman" w:cs="Times New Roman"/>
        <w:sz w:val="20"/>
        <w:szCs w:val="20"/>
      </w:rPr>
      <w:fldChar w:fldCharType="separate"/>
    </w:r>
    <w:r w:rsidR="00800E3F">
      <w:rPr>
        <w:rFonts w:ascii="Times New Roman" w:hAnsi="Times New Roman" w:cs="Times New Roman"/>
        <w:noProof/>
        <w:sz w:val="20"/>
        <w:szCs w:val="20"/>
      </w:rPr>
      <w:t>4</w:t>
    </w:r>
    <w:r w:rsidRPr="00046DBF">
      <w:rPr>
        <w:rFonts w:ascii="Times New Roman" w:hAnsi="Times New Roman" w:cs="Times New Roman"/>
        <w:sz w:val="20"/>
        <w:szCs w:val="20"/>
      </w:rPr>
      <w:fldChar w:fldCharType="end"/>
    </w:r>
  </w:p>
  <w:p w14:paraId="2143583E" w14:textId="0271EF5D" w:rsidR="007C0691" w:rsidRPr="007C0691" w:rsidRDefault="007C0691" w:rsidP="007C0691">
    <w:pPr>
      <w:pStyle w:val="Hlavika"/>
      <w:rPr>
        <w:rFonts w:ascii="Times New Roman" w:hAnsi="Times New Roman" w:cs="Times New Roman"/>
        <w:sz w:val="20"/>
        <w:szCs w:val="20"/>
      </w:rPr>
    </w:pPr>
    <w:r w:rsidRPr="007C0691">
      <w:rPr>
        <w:rFonts w:ascii="Times New Roman" w:hAnsi="Times New Roman" w:cs="Times New Roman"/>
        <w:sz w:val="20"/>
        <w:szCs w:val="20"/>
      </w:rPr>
      <w:t xml:space="preserve">Príloha č. 3 </w:t>
    </w:r>
    <w:r>
      <w:rPr>
        <w:rFonts w:ascii="Times New Roman" w:hAnsi="Times New Roman" w:cs="Times New Roman"/>
        <w:sz w:val="20"/>
        <w:szCs w:val="20"/>
      </w:rPr>
      <w:t>Informatívny prehľad skupín ekonomickej klasifikácie</w:t>
    </w:r>
  </w:p>
  <w:p w14:paraId="65869497" w14:textId="77777777" w:rsidR="007C0691" w:rsidRPr="007C0691" w:rsidRDefault="007C0691" w:rsidP="007C0691">
    <w:pPr>
      <w:pStyle w:val="Pta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47EDA" w14:textId="22EF1987" w:rsidR="00E07D5D" w:rsidRDefault="00223DA2" w:rsidP="00223DA2">
    <w:pPr>
      <w:pStyle w:val="Hlavika"/>
      <w:rPr>
        <w:ins w:id="21" w:author="metodika2 " w:date="2016-08-05T14:25:00Z"/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Príručka k oprávnenosti výdavkov pre NP a DOP verzia </w:t>
    </w:r>
    <w:ins w:id="22" w:author="metodika2 " w:date="2016-08-05T14:24:00Z">
      <w:r w:rsidR="00800E3F">
        <w:rPr>
          <w:rFonts w:ascii="Times New Roman" w:hAnsi="Times New Roman" w:cs="Times New Roman"/>
          <w:sz w:val="20"/>
          <w:szCs w:val="20"/>
        </w:rPr>
        <w:t>1</w:t>
      </w:r>
      <w:r w:rsidR="00E07D5D">
        <w:rPr>
          <w:rFonts w:ascii="Times New Roman" w:hAnsi="Times New Roman" w:cs="Times New Roman"/>
          <w:sz w:val="20"/>
          <w:szCs w:val="20"/>
        </w:rPr>
        <w:t>.4</w:t>
      </w:r>
    </w:ins>
  </w:p>
  <w:p w14:paraId="5DFA4416" w14:textId="62835EAA" w:rsidR="00223DA2" w:rsidRPr="00046DBF" w:rsidRDefault="00223DA2" w:rsidP="00223DA2">
    <w:pPr>
      <w:pStyle w:val="Hlavika"/>
      <w:rPr>
        <w:rFonts w:ascii="Times New Roman" w:hAnsi="Times New Roman" w:cs="Times New Roman"/>
        <w:sz w:val="20"/>
        <w:szCs w:val="20"/>
      </w:rPr>
    </w:pPr>
    <w:r w:rsidRPr="00046DBF">
      <w:rPr>
        <w:rFonts w:ascii="Times New Roman" w:hAnsi="Times New Roman" w:cs="Times New Roman"/>
        <w:sz w:val="20"/>
        <w:szCs w:val="20"/>
      </w:rPr>
      <w:t xml:space="preserve">strana: </w:t>
    </w:r>
    <w:r w:rsidRPr="00046DBF">
      <w:rPr>
        <w:rFonts w:ascii="Times New Roman" w:hAnsi="Times New Roman" w:cs="Times New Roman"/>
        <w:sz w:val="20"/>
        <w:szCs w:val="20"/>
      </w:rPr>
      <w:fldChar w:fldCharType="begin"/>
    </w:r>
    <w:r w:rsidRPr="00046DBF">
      <w:rPr>
        <w:rFonts w:ascii="Times New Roman" w:hAnsi="Times New Roman" w:cs="Times New Roman"/>
        <w:sz w:val="20"/>
        <w:szCs w:val="20"/>
      </w:rPr>
      <w:instrText>PAGE   \* MERGEFORMAT</w:instrText>
    </w:r>
    <w:r w:rsidRPr="00046DBF">
      <w:rPr>
        <w:rFonts w:ascii="Times New Roman" w:hAnsi="Times New Roman" w:cs="Times New Roman"/>
        <w:sz w:val="20"/>
        <w:szCs w:val="20"/>
      </w:rPr>
      <w:fldChar w:fldCharType="separate"/>
    </w:r>
    <w:r w:rsidR="00800E3F">
      <w:rPr>
        <w:rFonts w:ascii="Times New Roman" w:hAnsi="Times New Roman" w:cs="Times New Roman"/>
        <w:noProof/>
        <w:sz w:val="20"/>
        <w:szCs w:val="20"/>
      </w:rPr>
      <w:t>1</w:t>
    </w:r>
    <w:r w:rsidRPr="00046DBF">
      <w:rPr>
        <w:rFonts w:ascii="Times New Roman" w:hAnsi="Times New Roman" w:cs="Times New Roman"/>
        <w:sz w:val="20"/>
        <w:szCs w:val="20"/>
      </w:rPr>
      <w:fldChar w:fldCharType="end"/>
    </w:r>
  </w:p>
  <w:p w14:paraId="0F7CB51F" w14:textId="77777777" w:rsidR="00C15B7D" w:rsidRPr="007C0691" w:rsidRDefault="00C15B7D" w:rsidP="00C15B7D">
    <w:pPr>
      <w:pStyle w:val="Hlavika"/>
      <w:rPr>
        <w:rFonts w:ascii="Times New Roman" w:hAnsi="Times New Roman" w:cs="Times New Roman"/>
        <w:sz w:val="20"/>
        <w:szCs w:val="20"/>
      </w:rPr>
    </w:pPr>
    <w:r w:rsidRPr="007C0691">
      <w:rPr>
        <w:rFonts w:ascii="Times New Roman" w:hAnsi="Times New Roman" w:cs="Times New Roman"/>
        <w:sz w:val="20"/>
        <w:szCs w:val="20"/>
      </w:rPr>
      <w:t xml:space="preserve">Príloha č. 3 </w:t>
    </w:r>
    <w:r>
      <w:rPr>
        <w:rFonts w:ascii="Times New Roman" w:hAnsi="Times New Roman" w:cs="Times New Roman"/>
        <w:sz w:val="20"/>
        <w:szCs w:val="20"/>
      </w:rPr>
      <w:t>Informatívny prehľad skupín ekonomickej klasifikácie</w:t>
    </w:r>
  </w:p>
  <w:p w14:paraId="16DF4B51" w14:textId="77777777" w:rsidR="00C15B7D" w:rsidRPr="00C15B7D" w:rsidRDefault="00C15B7D" w:rsidP="00C15B7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474DF0" w14:textId="77777777" w:rsidR="003B561F" w:rsidRDefault="003B561F" w:rsidP="00BA1FDB">
      <w:pPr>
        <w:spacing w:after="0" w:line="240" w:lineRule="auto"/>
      </w:pPr>
      <w:r>
        <w:separator/>
      </w:r>
    </w:p>
  </w:footnote>
  <w:footnote w:type="continuationSeparator" w:id="0">
    <w:p w14:paraId="397F646D" w14:textId="77777777" w:rsidR="003B561F" w:rsidRDefault="003B561F" w:rsidP="00BA1FDB">
      <w:pPr>
        <w:spacing w:after="0" w:line="240" w:lineRule="auto"/>
      </w:pPr>
      <w:r>
        <w:continuationSeparator/>
      </w:r>
    </w:p>
  </w:footnote>
  <w:footnote w:id="1">
    <w:p w14:paraId="30E4922E" w14:textId="1D1302CE" w:rsidR="00E07D5D" w:rsidRDefault="00E07D5D">
      <w:pPr>
        <w:pStyle w:val="Textpoznmkypodiarou"/>
      </w:pPr>
      <w:ins w:id="4" w:author="metodika2 " w:date="2016-08-05T14:22:00Z">
        <w:r>
          <w:rPr>
            <w:rStyle w:val="Odkaznapoznmkupodiarou"/>
          </w:rPr>
          <w:footnoteRef/>
        </w:r>
        <w:r>
          <w:t xml:space="preserve"> </w:t>
        </w:r>
        <w:r w:rsidRPr="00E07D5D">
          <w:t>Relevantné len pre 021 Stavby</w:t>
        </w:r>
      </w:ins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A5F53C" w14:textId="7889A8B6" w:rsidR="00BA1FDB" w:rsidRPr="007C0691" w:rsidRDefault="007C0691" w:rsidP="007C0691">
    <w:pPr>
      <w:pStyle w:val="Hlavika"/>
    </w:pPr>
    <w:r>
      <w:t xml:space="preserve">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E7A128" w14:textId="47B3B9D7" w:rsidR="00643763" w:rsidRDefault="00A10963" w:rsidP="00A10963">
    <w:pPr>
      <w:pStyle w:val="Hlavika"/>
      <w:jc w:val="center"/>
    </w:pPr>
    <w:r>
      <w:rPr>
        <w:b/>
        <w:noProof/>
        <w:color w:val="404040"/>
        <w:lang w:eastAsia="sk-SK"/>
      </w:rPr>
      <w:drawing>
        <wp:inline distT="0" distB="0" distL="0" distR="0" wp14:anchorId="28143170" wp14:editId="29B96065">
          <wp:extent cx="5749925" cy="526415"/>
          <wp:effectExtent l="0" t="0" r="0" b="0"/>
          <wp:docPr id="1" name="Obrázok 1" descr="MINISTERSTVO VNUTRA SR:EU a L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MINISTERSTVO VNUTRA SR:EU a L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6222"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9DB7EA" w14:textId="6FDDADAF" w:rsidR="00877B71" w:rsidRPr="00877B71" w:rsidRDefault="00877B71" w:rsidP="00877B71">
    <w:pPr>
      <w:pStyle w:val="Hlavika"/>
      <w:jc w:val="right"/>
      <w:rPr>
        <w:i/>
      </w:rPr>
    </w:pPr>
    <w:r w:rsidRPr="00877B71">
      <w:rPr>
        <w:i/>
      </w:rPr>
      <w:t>Príloha č.3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etodika2 ">
    <w15:presenceInfo w15:providerId="None" w15:userId="metodika2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3E8"/>
    <w:rsid w:val="00016921"/>
    <w:rsid w:val="00022FAD"/>
    <w:rsid w:val="00046660"/>
    <w:rsid w:val="00065676"/>
    <w:rsid w:val="001247F3"/>
    <w:rsid w:val="00137D62"/>
    <w:rsid w:val="001A24EA"/>
    <w:rsid w:val="001B27BA"/>
    <w:rsid w:val="001E29B6"/>
    <w:rsid w:val="001F4DF8"/>
    <w:rsid w:val="00201527"/>
    <w:rsid w:val="00212186"/>
    <w:rsid w:val="00223DA2"/>
    <w:rsid w:val="00226F5E"/>
    <w:rsid w:val="0024409E"/>
    <w:rsid w:val="00283EE2"/>
    <w:rsid w:val="002B6434"/>
    <w:rsid w:val="002D3DFD"/>
    <w:rsid w:val="00313FEF"/>
    <w:rsid w:val="00315841"/>
    <w:rsid w:val="003331FE"/>
    <w:rsid w:val="00370095"/>
    <w:rsid w:val="0037787F"/>
    <w:rsid w:val="0038595E"/>
    <w:rsid w:val="003954E9"/>
    <w:rsid w:val="003B3056"/>
    <w:rsid w:val="003B561F"/>
    <w:rsid w:val="003C07DB"/>
    <w:rsid w:val="003F031C"/>
    <w:rsid w:val="00430730"/>
    <w:rsid w:val="004504B9"/>
    <w:rsid w:val="0046411E"/>
    <w:rsid w:val="00487827"/>
    <w:rsid w:val="004C2265"/>
    <w:rsid w:val="004C7F97"/>
    <w:rsid w:val="004D24C0"/>
    <w:rsid w:val="005024A9"/>
    <w:rsid w:val="00513DE2"/>
    <w:rsid w:val="00576C64"/>
    <w:rsid w:val="005823FB"/>
    <w:rsid w:val="0058483D"/>
    <w:rsid w:val="00591AED"/>
    <w:rsid w:val="005C2F2C"/>
    <w:rsid w:val="005E3866"/>
    <w:rsid w:val="005F0D88"/>
    <w:rsid w:val="00634569"/>
    <w:rsid w:val="00642182"/>
    <w:rsid w:val="00643763"/>
    <w:rsid w:val="006473E8"/>
    <w:rsid w:val="006826BD"/>
    <w:rsid w:val="00683E77"/>
    <w:rsid w:val="00685343"/>
    <w:rsid w:val="00686659"/>
    <w:rsid w:val="00690C09"/>
    <w:rsid w:val="006A76EA"/>
    <w:rsid w:val="006B2001"/>
    <w:rsid w:val="006C4D8A"/>
    <w:rsid w:val="006E7E83"/>
    <w:rsid w:val="00700FB9"/>
    <w:rsid w:val="00714CE0"/>
    <w:rsid w:val="007B52B6"/>
    <w:rsid w:val="007C0691"/>
    <w:rsid w:val="00800E3F"/>
    <w:rsid w:val="0084795E"/>
    <w:rsid w:val="00857CC4"/>
    <w:rsid w:val="00873BAA"/>
    <w:rsid w:val="00877B71"/>
    <w:rsid w:val="008844C0"/>
    <w:rsid w:val="008A08F6"/>
    <w:rsid w:val="008D3B47"/>
    <w:rsid w:val="008D737F"/>
    <w:rsid w:val="008F2630"/>
    <w:rsid w:val="00906085"/>
    <w:rsid w:val="009559FE"/>
    <w:rsid w:val="00971A80"/>
    <w:rsid w:val="009C31C0"/>
    <w:rsid w:val="009F1C65"/>
    <w:rsid w:val="00A10963"/>
    <w:rsid w:val="00A2514A"/>
    <w:rsid w:val="00A46872"/>
    <w:rsid w:val="00A734FA"/>
    <w:rsid w:val="00A8678B"/>
    <w:rsid w:val="00A97BA8"/>
    <w:rsid w:val="00AD699C"/>
    <w:rsid w:val="00AE12A4"/>
    <w:rsid w:val="00AE1C0D"/>
    <w:rsid w:val="00B0037C"/>
    <w:rsid w:val="00B31269"/>
    <w:rsid w:val="00B37E3F"/>
    <w:rsid w:val="00B41F0D"/>
    <w:rsid w:val="00B563E2"/>
    <w:rsid w:val="00BA1FDB"/>
    <w:rsid w:val="00BB6056"/>
    <w:rsid w:val="00BE1130"/>
    <w:rsid w:val="00C02C77"/>
    <w:rsid w:val="00C15B7D"/>
    <w:rsid w:val="00C16A0B"/>
    <w:rsid w:val="00C9265E"/>
    <w:rsid w:val="00C94D9C"/>
    <w:rsid w:val="00CC1ADA"/>
    <w:rsid w:val="00D64209"/>
    <w:rsid w:val="00DB660A"/>
    <w:rsid w:val="00DC4E77"/>
    <w:rsid w:val="00DD3566"/>
    <w:rsid w:val="00E07D5D"/>
    <w:rsid w:val="00E144D7"/>
    <w:rsid w:val="00E3750A"/>
    <w:rsid w:val="00E648FD"/>
    <w:rsid w:val="00E77DB3"/>
    <w:rsid w:val="00EC0894"/>
    <w:rsid w:val="00EF628F"/>
    <w:rsid w:val="00F354FC"/>
    <w:rsid w:val="00F857B1"/>
    <w:rsid w:val="00FC1E77"/>
    <w:rsid w:val="00FC6F90"/>
    <w:rsid w:val="00FE5AA4"/>
    <w:rsid w:val="00FF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DD949"/>
  <w15:docId w15:val="{AE51E1CE-6A1A-456C-ADA5-91959E143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EC0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F004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2D3DF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D3DF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D3DF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D3DF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D3DFD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D3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3DFD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BA1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A1FDB"/>
  </w:style>
  <w:style w:type="paragraph" w:styleId="Pta">
    <w:name w:val="footer"/>
    <w:basedOn w:val="Normlny"/>
    <w:link w:val="PtaChar"/>
    <w:uiPriority w:val="99"/>
    <w:unhideWhenUsed/>
    <w:rsid w:val="00BA1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A1FDB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07D5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07D5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07D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07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B0799-EF55-459C-B836-7337311ADD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2F550E-B8F3-4FC2-9715-CBC772343E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1C6184-EE7C-46C9-AD63-9A62AC9797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F18427-7F41-4EE8-8582-70D877A97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Vardžíková Adriana</dc:creator>
  <cp:lastModifiedBy>metodika2 </cp:lastModifiedBy>
  <cp:revision>7</cp:revision>
  <cp:lastPrinted>2015-09-25T06:45:00Z</cp:lastPrinted>
  <dcterms:created xsi:type="dcterms:W3CDTF">2016-01-28T17:21:00Z</dcterms:created>
  <dcterms:modified xsi:type="dcterms:W3CDTF">2016-08-25T09:28:00Z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